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DAF" w:rsidRPr="009C05F4" w:rsidRDefault="001A6150" w:rsidP="00140144">
      <w:pPr>
        <w:pStyle w:val="Title"/>
        <w:ind w:left="720" w:firstLine="720"/>
        <w:jc w:val="left"/>
        <w:rPr>
          <w:rFonts w:ascii="Arial" w:hAnsi="Arial" w:cs="Arial"/>
          <w:sz w:val="24"/>
          <w:szCs w:val="24"/>
        </w:rPr>
      </w:pPr>
      <w:del w:id="0" w:author="McQueenA" w:date="2018-06-13T17:35:00Z">
        <w:r w:rsidRPr="001A6150" w:rsidDel="00140144">
          <w:rPr>
            <w:noProof/>
            <w:lang w:val="en-US"/>
          </w:rPr>
          <w:pict>
            <v:rect id="_x0000_s1026" style="position:absolute;left:0;text-align:left;margin-left:337.2pt;margin-top:-44.8pt;width:117pt;height:27pt;z-index:251658240">
              <v:textbox>
                <w:txbxContent>
                  <w:p w:rsidR="00EE6916" w:rsidRPr="00B056B2" w:rsidRDefault="00BC3582">
                    <w:pPr>
                      <w:rPr>
                        <w:rFonts w:ascii="Arial" w:hAnsi="Arial" w:cs="Arial"/>
                        <w:b/>
                        <w:sz w:val="24"/>
                        <w:szCs w:val="24"/>
                      </w:rPr>
                    </w:pPr>
                    <w:del w:id="1" w:author="McQueenA" w:date="2018-06-13T17:35:00Z">
                      <w:r w:rsidDel="00140144">
                        <w:rPr>
                          <w:rFonts w:ascii="Arial" w:hAnsi="Arial" w:cs="Arial"/>
                          <w:b/>
                          <w:sz w:val="24"/>
                          <w:szCs w:val="24"/>
                        </w:rPr>
                        <w:delText>ARC/2018/06/17</w:delText>
                      </w:r>
                    </w:del>
                  </w:p>
                </w:txbxContent>
              </v:textbox>
            </v:rect>
          </w:pict>
        </w:r>
      </w:del>
      <w:r w:rsidR="00605DAF" w:rsidRPr="009C05F4">
        <w:rPr>
          <w:rFonts w:ascii="Arial" w:hAnsi="Arial" w:cs="Arial"/>
          <w:sz w:val="24"/>
          <w:szCs w:val="24"/>
        </w:rPr>
        <w:t>NATIONAL WAITING TIMES CENTRE BOARD</w:t>
      </w:r>
    </w:p>
    <w:p w:rsidR="00605DAF" w:rsidRPr="009C05F4" w:rsidRDefault="00605DAF">
      <w:pPr>
        <w:jc w:val="center"/>
        <w:rPr>
          <w:rFonts w:ascii="Arial" w:hAnsi="Arial" w:cs="Arial"/>
          <w:sz w:val="24"/>
          <w:szCs w:val="24"/>
        </w:rPr>
      </w:pPr>
    </w:p>
    <w:p w:rsidR="00605DAF" w:rsidRDefault="00605DAF">
      <w:pPr>
        <w:jc w:val="center"/>
        <w:rPr>
          <w:rFonts w:ascii="Arial" w:hAnsi="Arial" w:cs="Arial"/>
          <w:b/>
          <w:bCs/>
          <w:sz w:val="24"/>
          <w:szCs w:val="24"/>
        </w:rPr>
      </w:pPr>
      <w:r w:rsidRPr="00B77525">
        <w:rPr>
          <w:rFonts w:ascii="Arial" w:hAnsi="Arial" w:cs="Arial"/>
          <w:b/>
          <w:bCs/>
          <w:sz w:val="24"/>
          <w:szCs w:val="24"/>
        </w:rPr>
        <w:t>AUDIT AND RISK COMMITTEE</w:t>
      </w:r>
      <w:r w:rsidRPr="009C05F4">
        <w:rPr>
          <w:rFonts w:ascii="Arial" w:hAnsi="Arial" w:cs="Arial"/>
          <w:b/>
          <w:bCs/>
          <w:sz w:val="24"/>
          <w:szCs w:val="24"/>
        </w:rPr>
        <w:t xml:space="preserve"> - TERMS OF REFERENCE</w:t>
      </w:r>
    </w:p>
    <w:p w:rsidR="00140144" w:rsidRPr="009C05F4" w:rsidRDefault="00140144">
      <w:pPr>
        <w:jc w:val="center"/>
        <w:rPr>
          <w:rFonts w:ascii="Arial" w:hAnsi="Arial" w:cs="Arial"/>
          <w:b/>
          <w:bCs/>
          <w:sz w:val="24"/>
          <w:szCs w:val="24"/>
        </w:rPr>
      </w:pPr>
      <w:r>
        <w:rPr>
          <w:rFonts w:ascii="Arial" w:hAnsi="Arial" w:cs="Arial"/>
          <w:b/>
          <w:bCs/>
          <w:sz w:val="24"/>
          <w:szCs w:val="24"/>
        </w:rPr>
        <w:t>2018/19</w:t>
      </w:r>
    </w:p>
    <w:p w:rsidR="00605DAF" w:rsidRPr="009C05F4" w:rsidRDefault="00605DAF">
      <w:pPr>
        <w:pStyle w:val="Subtitle"/>
        <w:rPr>
          <w:rFonts w:ascii="Arial" w:hAnsi="Arial" w:cs="Arial"/>
          <w:i/>
          <w:sz w:val="24"/>
          <w:szCs w:val="24"/>
        </w:rPr>
      </w:pPr>
    </w:p>
    <w:p w:rsidR="00605DAF" w:rsidRPr="00140144" w:rsidRDefault="00605DAF" w:rsidP="009833A6">
      <w:pPr>
        <w:pStyle w:val="Subtitle"/>
        <w:numPr>
          <w:ilvl w:val="0"/>
          <w:numId w:val="36"/>
        </w:numPr>
        <w:rPr>
          <w:rFonts w:ascii="Arial" w:hAnsi="Arial" w:cs="Arial"/>
          <w:sz w:val="24"/>
          <w:szCs w:val="24"/>
        </w:rPr>
      </w:pPr>
      <w:r w:rsidRPr="00140144">
        <w:rPr>
          <w:rFonts w:ascii="Arial" w:hAnsi="Arial" w:cs="Arial"/>
          <w:sz w:val="24"/>
          <w:szCs w:val="24"/>
        </w:rPr>
        <w:t>Introduction</w:t>
      </w:r>
    </w:p>
    <w:p w:rsidR="00605DAF" w:rsidRPr="009C05F4" w:rsidRDefault="00605DAF">
      <w:pPr>
        <w:pStyle w:val="Subtitle"/>
        <w:rPr>
          <w:rFonts w:ascii="Arial" w:hAnsi="Arial" w:cs="Arial"/>
          <w:i/>
          <w:sz w:val="24"/>
          <w:szCs w:val="24"/>
        </w:rPr>
      </w:pPr>
    </w:p>
    <w:p w:rsidR="00605DAF" w:rsidRPr="009C05F4" w:rsidRDefault="00605DAF" w:rsidP="009833A6">
      <w:pPr>
        <w:pStyle w:val="Subtitle"/>
        <w:rPr>
          <w:rFonts w:ascii="Arial" w:hAnsi="Arial" w:cs="Arial"/>
          <w:b w:val="0"/>
          <w:sz w:val="24"/>
          <w:szCs w:val="24"/>
        </w:rPr>
      </w:pPr>
      <w:r w:rsidRPr="009C05F4">
        <w:rPr>
          <w:rFonts w:ascii="Arial" w:hAnsi="Arial" w:cs="Arial"/>
          <w:b w:val="0"/>
          <w:sz w:val="24"/>
          <w:szCs w:val="24"/>
        </w:rPr>
        <w:t xml:space="preserve">The Board has established an </w:t>
      </w:r>
      <w:r w:rsidRPr="00B77525">
        <w:rPr>
          <w:rFonts w:ascii="Arial" w:hAnsi="Arial" w:cs="Arial"/>
          <w:b w:val="0"/>
          <w:sz w:val="24"/>
          <w:szCs w:val="24"/>
        </w:rPr>
        <w:t>Audit and Risk</w:t>
      </w:r>
      <w:r w:rsidRPr="009C05F4">
        <w:rPr>
          <w:rFonts w:ascii="Arial" w:hAnsi="Arial" w:cs="Arial"/>
          <w:b w:val="0"/>
          <w:sz w:val="24"/>
          <w:szCs w:val="24"/>
        </w:rPr>
        <w:t xml:space="preserve"> Committee as a standing committee of the Board to support them in their responsibilities for the issues of risk, control and governance and associated assurance through a process of constructive challenge.</w:t>
      </w:r>
      <w:r>
        <w:rPr>
          <w:rFonts w:ascii="Arial" w:hAnsi="Arial" w:cs="Arial"/>
          <w:b w:val="0"/>
          <w:sz w:val="24"/>
          <w:szCs w:val="24"/>
        </w:rPr>
        <w:t xml:space="preserve"> The purpose of the Committee is to assure the Board that an appropriate system of internal control has been implemented </w:t>
      </w:r>
      <w:r w:rsidRPr="00B77525">
        <w:rPr>
          <w:rFonts w:ascii="Arial" w:hAnsi="Arial" w:cs="Arial"/>
          <w:b w:val="0"/>
          <w:sz w:val="24"/>
          <w:szCs w:val="24"/>
        </w:rPr>
        <w:t>and is working effectively. In meeting this requirement the Chair of the Audit and Risk Committee submits an annual report summarising the activities of the Committee to assure the Board that the Committee’s responsibilities are</w:t>
      </w:r>
      <w:r>
        <w:rPr>
          <w:rFonts w:ascii="Arial" w:hAnsi="Arial" w:cs="Arial"/>
          <w:b w:val="0"/>
          <w:sz w:val="24"/>
          <w:szCs w:val="24"/>
        </w:rPr>
        <w:t xml:space="preserve"> being discharged in accordance with its remit.</w:t>
      </w:r>
    </w:p>
    <w:p w:rsidR="00605DAF" w:rsidRPr="009C05F4" w:rsidRDefault="00605DAF">
      <w:pPr>
        <w:pStyle w:val="Subtitle"/>
        <w:rPr>
          <w:rFonts w:ascii="Arial" w:hAnsi="Arial" w:cs="Arial"/>
          <w:i/>
          <w:sz w:val="24"/>
          <w:szCs w:val="24"/>
        </w:rPr>
      </w:pPr>
    </w:p>
    <w:p w:rsidR="00605DAF" w:rsidRPr="00140144" w:rsidRDefault="00605DAF">
      <w:pPr>
        <w:pStyle w:val="Subtitle"/>
        <w:numPr>
          <w:ilvl w:val="0"/>
          <w:numId w:val="36"/>
        </w:numPr>
        <w:rPr>
          <w:rFonts w:ascii="Arial" w:hAnsi="Arial" w:cs="Arial"/>
          <w:sz w:val="24"/>
          <w:szCs w:val="24"/>
        </w:rPr>
      </w:pPr>
      <w:r w:rsidRPr="00140144">
        <w:rPr>
          <w:rFonts w:ascii="Arial" w:hAnsi="Arial" w:cs="Arial"/>
          <w:sz w:val="24"/>
          <w:szCs w:val="24"/>
        </w:rPr>
        <w:t>Membership</w:t>
      </w:r>
    </w:p>
    <w:p w:rsidR="00605DAF" w:rsidRPr="009C05F4" w:rsidRDefault="00605DAF">
      <w:pPr>
        <w:rPr>
          <w:rFonts w:ascii="Arial" w:hAnsi="Arial" w:cs="Arial"/>
          <w:sz w:val="24"/>
          <w:szCs w:val="24"/>
        </w:rPr>
      </w:pPr>
    </w:p>
    <w:p w:rsidR="00605DAF" w:rsidRPr="009C05F4" w:rsidRDefault="00605DAF">
      <w:pPr>
        <w:jc w:val="both"/>
        <w:rPr>
          <w:rFonts w:ascii="Arial" w:hAnsi="Arial" w:cs="Arial"/>
          <w:sz w:val="24"/>
          <w:szCs w:val="24"/>
        </w:rPr>
      </w:pPr>
      <w:r w:rsidRPr="009C05F4">
        <w:rPr>
          <w:rFonts w:ascii="Arial" w:hAnsi="Arial" w:cs="Arial"/>
          <w:sz w:val="24"/>
          <w:szCs w:val="24"/>
        </w:rPr>
        <w:t>In order to preserve it</w:t>
      </w:r>
      <w:r>
        <w:rPr>
          <w:rFonts w:ascii="Arial" w:hAnsi="Arial" w:cs="Arial"/>
          <w:sz w:val="24"/>
          <w:szCs w:val="24"/>
        </w:rPr>
        <w:t>s</w:t>
      </w:r>
      <w:r w:rsidRPr="009C05F4">
        <w:rPr>
          <w:rFonts w:ascii="Arial" w:hAnsi="Arial" w:cs="Arial"/>
          <w:sz w:val="24"/>
          <w:szCs w:val="24"/>
        </w:rPr>
        <w:t xml:space="preserve"> independence from operational management, the </w:t>
      </w:r>
      <w:r w:rsidRPr="00B77525">
        <w:rPr>
          <w:rFonts w:ascii="Arial" w:hAnsi="Arial" w:cs="Arial"/>
          <w:sz w:val="24"/>
          <w:szCs w:val="24"/>
        </w:rPr>
        <w:t xml:space="preserve">Audit and Risk Committee does not have any executive membership.  </w:t>
      </w:r>
      <w:r w:rsidRPr="009C05F4">
        <w:rPr>
          <w:rFonts w:ascii="Arial" w:hAnsi="Arial" w:cs="Arial"/>
          <w:sz w:val="24"/>
          <w:szCs w:val="24"/>
        </w:rPr>
        <w:t>The</w:t>
      </w:r>
      <w:r>
        <w:rPr>
          <w:rFonts w:ascii="Arial" w:hAnsi="Arial" w:cs="Arial"/>
          <w:sz w:val="24"/>
          <w:szCs w:val="24"/>
        </w:rPr>
        <w:t xml:space="preserve"> current</w:t>
      </w:r>
      <w:r w:rsidRPr="009C05F4">
        <w:rPr>
          <w:rFonts w:ascii="Arial" w:hAnsi="Arial" w:cs="Arial"/>
          <w:sz w:val="24"/>
          <w:szCs w:val="24"/>
        </w:rPr>
        <w:t xml:space="preserve"> membership of the committee is listed below:</w:t>
      </w:r>
    </w:p>
    <w:p w:rsidR="00605DAF" w:rsidRPr="009C05F4" w:rsidRDefault="00605DAF">
      <w:pPr>
        <w:jc w:val="both"/>
        <w:rPr>
          <w:rFonts w:ascii="Arial" w:hAnsi="Arial" w:cs="Arial"/>
          <w:sz w:val="24"/>
          <w:szCs w:val="24"/>
        </w:rPr>
      </w:pPr>
    </w:p>
    <w:p w:rsidR="00605DAF" w:rsidRDefault="00605DAF" w:rsidP="00E9520A">
      <w:pPr>
        <w:numPr>
          <w:ilvl w:val="0"/>
          <w:numId w:val="26"/>
        </w:numPr>
        <w:jc w:val="both"/>
        <w:rPr>
          <w:rFonts w:ascii="Arial" w:hAnsi="Arial" w:cs="Arial"/>
          <w:sz w:val="24"/>
          <w:szCs w:val="24"/>
        </w:rPr>
      </w:pPr>
      <w:r>
        <w:rPr>
          <w:rFonts w:ascii="Arial" w:hAnsi="Arial" w:cs="Arial"/>
          <w:sz w:val="24"/>
          <w:szCs w:val="24"/>
        </w:rPr>
        <w:t>Chair – K Kelly (from 8 November 2018),</w:t>
      </w:r>
    </w:p>
    <w:p w:rsidR="00605DAF" w:rsidRPr="009C05F4" w:rsidRDefault="00605DAF" w:rsidP="00E9520A">
      <w:pPr>
        <w:numPr>
          <w:ilvl w:val="0"/>
          <w:numId w:val="26"/>
        </w:numPr>
        <w:jc w:val="both"/>
        <w:rPr>
          <w:rFonts w:ascii="Arial" w:hAnsi="Arial" w:cs="Arial"/>
          <w:sz w:val="24"/>
          <w:szCs w:val="24"/>
        </w:rPr>
      </w:pPr>
      <w:r>
        <w:rPr>
          <w:rFonts w:ascii="Arial" w:hAnsi="Arial" w:cs="Arial"/>
          <w:sz w:val="24"/>
          <w:szCs w:val="24"/>
        </w:rPr>
        <w:t>P Cox</w:t>
      </w:r>
      <w:r w:rsidRPr="009C05F4">
        <w:rPr>
          <w:rFonts w:ascii="Arial" w:hAnsi="Arial" w:cs="Arial"/>
          <w:sz w:val="24"/>
          <w:szCs w:val="24"/>
        </w:rPr>
        <w:t xml:space="preserve"> (</w:t>
      </w:r>
      <w:r w:rsidR="00477716">
        <w:rPr>
          <w:rFonts w:ascii="Arial" w:hAnsi="Arial" w:cs="Arial"/>
          <w:sz w:val="24"/>
          <w:szCs w:val="24"/>
        </w:rPr>
        <w:t xml:space="preserve">interim Chair of Audit and Risk Committee </w:t>
      </w:r>
      <w:r w:rsidRPr="009C05F4">
        <w:rPr>
          <w:rFonts w:ascii="Arial" w:hAnsi="Arial" w:cs="Arial"/>
          <w:sz w:val="24"/>
          <w:szCs w:val="24"/>
        </w:rPr>
        <w:t>from 1</w:t>
      </w:r>
      <w:r>
        <w:rPr>
          <w:rFonts w:ascii="Arial" w:hAnsi="Arial" w:cs="Arial"/>
          <w:sz w:val="24"/>
          <w:szCs w:val="24"/>
        </w:rPr>
        <w:t>8</w:t>
      </w:r>
      <w:r w:rsidRPr="009C05F4">
        <w:rPr>
          <w:rFonts w:ascii="Arial" w:hAnsi="Arial" w:cs="Arial"/>
          <w:sz w:val="24"/>
          <w:szCs w:val="24"/>
        </w:rPr>
        <w:t xml:space="preserve"> </w:t>
      </w:r>
      <w:r>
        <w:rPr>
          <w:rFonts w:ascii="Arial" w:hAnsi="Arial" w:cs="Arial"/>
          <w:sz w:val="24"/>
          <w:szCs w:val="24"/>
        </w:rPr>
        <w:t>March 2016 to 7 November 2017</w:t>
      </w:r>
      <w:r w:rsidRPr="009C05F4">
        <w:rPr>
          <w:rFonts w:ascii="Arial" w:hAnsi="Arial" w:cs="Arial"/>
          <w:sz w:val="24"/>
          <w:szCs w:val="24"/>
        </w:rPr>
        <w:t>)</w:t>
      </w:r>
    </w:p>
    <w:p w:rsidR="00605DAF" w:rsidRPr="009C05F4" w:rsidRDefault="00605DAF" w:rsidP="00E9520A">
      <w:pPr>
        <w:numPr>
          <w:ilvl w:val="0"/>
          <w:numId w:val="28"/>
        </w:numPr>
        <w:jc w:val="both"/>
        <w:rPr>
          <w:rFonts w:ascii="Arial" w:hAnsi="Arial" w:cs="Arial"/>
          <w:sz w:val="24"/>
          <w:szCs w:val="24"/>
        </w:rPr>
      </w:pPr>
      <w:r w:rsidRPr="009C05F4">
        <w:rPr>
          <w:rFonts w:ascii="Arial" w:hAnsi="Arial" w:cs="Arial"/>
          <w:sz w:val="24"/>
          <w:szCs w:val="24"/>
        </w:rPr>
        <w:t>J Rae – from 1 October 2011</w:t>
      </w:r>
      <w:r>
        <w:rPr>
          <w:rFonts w:ascii="Arial" w:hAnsi="Arial" w:cs="Arial"/>
          <w:sz w:val="24"/>
          <w:szCs w:val="24"/>
        </w:rPr>
        <w:t xml:space="preserve"> to 31 July 2017</w:t>
      </w:r>
    </w:p>
    <w:p w:rsidR="00605DAF" w:rsidRPr="00F37D8F" w:rsidRDefault="00605DAF" w:rsidP="00E9520A">
      <w:pPr>
        <w:numPr>
          <w:ilvl w:val="0"/>
          <w:numId w:val="28"/>
        </w:numPr>
        <w:jc w:val="both"/>
        <w:rPr>
          <w:rFonts w:ascii="Arial" w:hAnsi="Arial" w:cs="Arial"/>
          <w:sz w:val="24"/>
          <w:szCs w:val="24"/>
        </w:rPr>
      </w:pPr>
      <w:r w:rsidRPr="00F37D8F">
        <w:rPr>
          <w:rFonts w:ascii="Arial" w:hAnsi="Arial" w:cs="Arial"/>
          <w:sz w:val="24"/>
          <w:szCs w:val="24"/>
        </w:rPr>
        <w:t xml:space="preserve">K Harriman – from 30 June 2015 </w:t>
      </w:r>
    </w:p>
    <w:p w:rsidR="00605DAF" w:rsidRPr="009C05F4" w:rsidRDefault="00477716" w:rsidP="00E9520A">
      <w:pPr>
        <w:numPr>
          <w:ilvl w:val="0"/>
          <w:numId w:val="28"/>
        </w:numPr>
        <w:jc w:val="both"/>
        <w:rPr>
          <w:rFonts w:ascii="Arial" w:hAnsi="Arial" w:cs="Arial"/>
          <w:sz w:val="24"/>
          <w:szCs w:val="24"/>
        </w:rPr>
      </w:pPr>
      <w:r>
        <w:rPr>
          <w:rFonts w:ascii="Arial" w:hAnsi="Arial" w:cs="Arial"/>
          <w:sz w:val="24"/>
          <w:szCs w:val="24"/>
        </w:rPr>
        <w:t>Vacancy to be filled</w:t>
      </w:r>
    </w:p>
    <w:p w:rsidR="00605DAF" w:rsidRDefault="00605DAF" w:rsidP="002043DA">
      <w:pPr>
        <w:jc w:val="both"/>
        <w:rPr>
          <w:rFonts w:ascii="Arial" w:hAnsi="Arial" w:cs="Arial"/>
          <w:sz w:val="24"/>
          <w:szCs w:val="24"/>
        </w:rPr>
      </w:pPr>
    </w:p>
    <w:p w:rsidR="00605DAF" w:rsidRPr="009C05F4" w:rsidRDefault="00605DAF" w:rsidP="002043DA">
      <w:pPr>
        <w:pStyle w:val="Subtitle"/>
        <w:rPr>
          <w:rFonts w:ascii="Arial" w:hAnsi="Arial" w:cs="Arial"/>
          <w:b w:val="0"/>
          <w:sz w:val="24"/>
          <w:szCs w:val="24"/>
        </w:rPr>
      </w:pPr>
      <w:r w:rsidRPr="009C05F4">
        <w:rPr>
          <w:rFonts w:ascii="Arial" w:hAnsi="Arial" w:cs="Arial"/>
          <w:b w:val="0"/>
          <w:sz w:val="24"/>
          <w:szCs w:val="24"/>
        </w:rPr>
        <w:t xml:space="preserve">The committee will be provided </w:t>
      </w:r>
      <w:r>
        <w:rPr>
          <w:rFonts w:ascii="Arial" w:hAnsi="Arial" w:cs="Arial"/>
          <w:b w:val="0"/>
          <w:sz w:val="24"/>
          <w:szCs w:val="24"/>
        </w:rPr>
        <w:t>with</w:t>
      </w:r>
      <w:r w:rsidRPr="009C05F4">
        <w:rPr>
          <w:rFonts w:ascii="Arial" w:hAnsi="Arial" w:cs="Arial"/>
          <w:b w:val="0"/>
          <w:sz w:val="24"/>
          <w:szCs w:val="24"/>
        </w:rPr>
        <w:t xml:space="preserve"> a secretariat function by the personal assistant to the Director of Finance.</w:t>
      </w:r>
      <w:r>
        <w:rPr>
          <w:rFonts w:ascii="Arial" w:hAnsi="Arial" w:cs="Arial"/>
          <w:b w:val="0"/>
          <w:sz w:val="24"/>
          <w:szCs w:val="24"/>
        </w:rPr>
        <w:t xml:space="preserve"> Minutes of the meeting shall be submitted to the next meeting of the Committee and thereafter submitted by its Chair to the first ordinary meeting of the Board for noting. In the interim an update on the proceedings will be submitted to the Board for information.</w:t>
      </w:r>
    </w:p>
    <w:p w:rsidR="00605DAF" w:rsidRPr="009C05F4" w:rsidRDefault="00605DAF" w:rsidP="0049577F">
      <w:pPr>
        <w:jc w:val="both"/>
        <w:rPr>
          <w:rFonts w:ascii="Arial" w:hAnsi="Arial" w:cs="Arial"/>
          <w:sz w:val="24"/>
          <w:szCs w:val="24"/>
        </w:rPr>
      </w:pPr>
    </w:p>
    <w:p w:rsidR="00605DAF" w:rsidRPr="009C05F4" w:rsidRDefault="00605DAF" w:rsidP="0049577F">
      <w:pPr>
        <w:jc w:val="both"/>
        <w:rPr>
          <w:rFonts w:ascii="Arial" w:hAnsi="Arial" w:cs="Arial"/>
          <w:sz w:val="24"/>
          <w:szCs w:val="24"/>
        </w:rPr>
      </w:pPr>
      <w:r w:rsidRPr="009C05F4">
        <w:rPr>
          <w:rFonts w:ascii="Arial" w:hAnsi="Arial" w:cs="Arial"/>
          <w:sz w:val="24"/>
          <w:szCs w:val="24"/>
        </w:rPr>
        <w:t>The committee has the right to require the attendance of any Director or member of staff, persons attending in this capacity are not entitled to a vote in the decision making process.</w:t>
      </w:r>
    </w:p>
    <w:p w:rsidR="00605DAF" w:rsidRDefault="00605DAF" w:rsidP="0049577F">
      <w:pPr>
        <w:jc w:val="both"/>
        <w:rPr>
          <w:rFonts w:ascii="Arial" w:hAnsi="Arial" w:cs="Arial"/>
          <w:sz w:val="24"/>
          <w:szCs w:val="24"/>
        </w:rPr>
      </w:pPr>
    </w:p>
    <w:p w:rsidR="00605DAF" w:rsidRPr="009C05F4" w:rsidRDefault="00605DAF" w:rsidP="0049577F">
      <w:pPr>
        <w:jc w:val="both"/>
        <w:rPr>
          <w:rFonts w:ascii="Arial" w:hAnsi="Arial" w:cs="Arial"/>
          <w:sz w:val="24"/>
          <w:szCs w:val="24"/>
        </w:rPr>
      </w:pPr>
      <w:r w:rsidRPr="009C05F4">
        <w:rPr>
          <w:rFonts w:ascii="Arial" w:hAnsi="Arial" w:cs="Arial"/>
          <w:sz w:val="24"/>
          <w:szCs w:val="24"/>
        </w:rPr>
        <w:t>The committee has a number of attendees who are detailed below:</w:t>
      </w:r>
    </w:p>
    <w:p w:rsidR="00605DAF" w:rsidRPr="009C05F4" w:rsidRDefault="00605DAF" w:rsidP="0049577F">
      <w:pPr>
        <w:jc w:val="both"/>
        <w:rPr>
          <w:rFonts w:ascii="Arial" w:hAnsi="Arial" w:cs="Arial"/>
          <w:sz w:val="24"/>
          <w:szCs w:val="24"/>
        </w:rPr>
      </w:pPr>
    </w:p>
    <w:p w:rsidR="00605DAF" w:rsidRPr="009C05F4" w:rsidRDefault="00605DAF" w:rsidP="0049577F">
      <w:pPr>
        <w:jc w:val="both"/>
        <w:rPr>
          <w:rFonts w:ascii="Arial" w:hAnsi="Arial" w:cs="Arial"/>
          <w:sz w:val="24"/>
          <w:szCs w:val="24"/>
        </w:rPr>
      </w:pPr>
      <w:r w:rsidRPr="009C05F4">
        <w:rPr>
          <w:rFonts w:ascii="Arial" w:hAnsi="Arial" w:cs="Arial"/>
          <w:sz w:val="24"/>
          <w:szCs w:val="24"/>
        </w:rPr>
        <w:t>J Carter – Director of Finance</w:t>
      </w:r>
      <w:r>
        <w:rPr>
          <w:rFonts w:ascii="Arial" w:hAnsi="Arial" w:cs="Arial"/>
          <w:sz w:val="24"/>
          <w:szCs w:val="24"/>
        </w:rPr>
        <w:t xml:space="preserve"> (Executive Lead)</w:t>
      </w:r>
    </w:p>
    <w:p w:rsidR="00605DAF" w:rsidRPr="009C05F4" w:rsidRDefault="00605DAF" w:rsidP="0049577F">
      <w:pPr>
        <w:jc w:val="both"/>
        <w:rPr>
          <w:rFonts w:ascii="Arial" w:hAnsi="Arial" w:cs="Arial"/>
          <w:sz w:val="24"/>
          <w:szCs w:val="24"/>
        </w:rPr>
      </w:pPr>
      <w:r w:rsidRPr="009C05F4">
        <w:rPr>
          <w:rFonts w:ascii="Arial" w:hAnsi="Arial" w:cs="Arial"/>
          <w:sz w:val="24"/>
          <w:szCs w:val="24"/>
        </w:rPr>
        <w:t>J Young – Chief Executive (Accountable officer)</w:t>
      </w:r>
    </w:p>
    <w:p w:rsidR="00605DAF" w:rsidRPr="00ED5AB4" w:rsidRDefault="00605DAF" w:rsidP="0049577F">
      <w:pPr>
        <w:jc w:val="both"/>
        <w:rPr>
          <w:rFonts w:ascii="Arial" w:hAnsi="Arial" w:cs="Arial"/>
          <w:sz w:val="24"/>
          <w:szCs w:val="24"/>
        </w:rPr>
      </w:pPr>
      <w:r w:rsidRPr="00ED5AB4">
        <w:rPr>
          <w:rFonts w:ascii="Arial" w:hAnsi="Arial" w:cs="Arial"/>
          <w:sz w:val="24"/>
          <w:szCs w:val="24"/>
        </w:rPr>
        <w:t>L Bryson – Assistant Director of Finance (Governance and Financial Accounting)</w:t>
      </w:r>
    </w:p>
    <w:p w:rsidR="00605DAF" w:rsidRDefault="00605DAF" w:rsidP="0049577F">
      <w:pPr>
        <w:jc w:val="both"/>
        <w:rPr>
          <w:rFonts w:ascii="Arial" w:hAnsi="Arial" w:cs="Arial"/>
          <w:sz w:val="24"/>
          <w:szCs w:val="24"/>
        </w:rPr>
      </w:pPr>
      <w:r w:rsidRPr="00ED5AB4">
        <w:rPr>
          <w:rFonts w:ascii="Arial" w:hAnsi="Arial" w:cs="Arial"/>
          <w:sz w:val="24"/>
          <w:szCs w:val="24"/>
        </w:rPr>
        <w:t>L Langan-Riach – Interim Chief Risk Officer</w:t>
      </w:r>
    </w:p>
    <w:p w:rsidR="00605DAF" w:rsidRPr="009C05F4" w:rsidRDefault="00605DAF" w:rsidP="0049577F">
      <w:pPr>
        <w:jc w:val="both"/>
        <w:rPr>
          <w:rFonts w:ascii="Arial" w:hAnsi="Arial" w:cs="Arial"/>
          <w:sz w:val="24"/>
          <w:szCs w:val="24"/>
        </w:rPr>
      </w:pPr>
      <w:r>
        <w:rPr>
          <w:rFonts w:ascii="Arial" w:hAnsi="Arial" w:cs="Arial"/>
          <w:sz w:val="24"/>
          <w:szCs w:val="24"/>
        </w:rPr>
        <w:t>The Chair of the Board may attend but in an ex-officio capacity</w:t>
      </w:r>
    </w:p>
    <w:p w:rsidR="00605DAF" w:rsidRPr="009C05F4" w:rsidRDefault="00605DAF" w:rsidP="0049577F">
      <w:pPr>
        <w:jc w:val="both"/>
        <w:rPr>
          <w:rFonts w:ascii="Arial" w:hAnsi="Arial" w:cs="Arial"/>
          <w:sz w:val="24"/>
          <w:szCs w:val="24"/>
        </w:rPr>
      </w:pPr>
      <w:r w:rsidRPr="009C05F4">
        <w:rPr>
          <w:rFonts w:ascii="Arial" w:hAnsi="Arial" w:cs="Arial"/>
          <w:sz w:val="24"/>
          <w:szCs w:val="24"/>
        </w:rPr>
        <w:t xml:space="preserve">Representative from </w:t>
      </w:r>
      <w:r w:rsidR="00477716">
        <w:rPr>
          <w:rFonts w:ascii="Arial" w:hAnsi="Arial" w:cs="Arial"/>
          <w:sz w:val="24"/>
          <w:szCs w:val="24"/>
        </w:rPr>
        <w:t>Grant Thornton</w:t>
      </w:r>
      <w:r w:rsidRPr="009C05F4">
        <w:rPr>
          <w:rFonts w:ascii="Arial" w:hAnsi="Arial" w:cs="Arial"/>
          <w:sz w:val="24"/>
          <w:szCs w:val="24"/>
        </w:rPr>
        <w:t xml:space="preserve"> – </w:t>
      </w:r>
      <w:r w:rsidR="00477716">
        <w:rPr>
          <w:rFonts w:ascii="Arial" w:hAnsi="Arial" w:cs="Arial"/>
          <w:sz w:val="24"/>
          <w:szCs w:val="24"/>
        </w:rPr>
        <w:t xml:space="preserve">newly appointed </w:t>
      </w:r>
      <w:r w:rsidRPr="009C05F4">
        <w:rPr>
          <w:rFonts w:ascii="Arial" w:hAnsi="Arial" w:cs="Arial"/>
          <w:sz w:val="24"/>
          <w:szCs w:val="24"/>
        </w:rPr>
        <w:t>Board Internal Auditors</w:t>
      </w:r>
    </w:p>
    <w:p w:rsidR="00605DAF" w:rsidRDefault="00605DAF" w:rsidP="00E9520A">
      <w:pPr>
        <w:jc w:val="both"/>
        <w:rPr>
          <w:rFonts w:ascii="Arial" w:hAnsi="Arial" w:cs="Arial"/>
          <w:sz w:val="24"/>
          <w:szCs w:val="24"/>
        </w:rPr>
      </w:pPr>
      <w:r w:rsidRPr="009C05F4">
        <w:rPr>
          <w:rFonts w:ascii="Arial" w:hAnsi="Arial" w:cs="Arial"/>
          <w:sz w:val="24"/>
          <w:szCs w:val="24"/>
        </w:rPr>
        <w:lastRenderedPageBreak/>
        <w:t>Representative from Scott-Moncrieff – Board External Auditors</w:t>
      </w:r>
    </w:p>
    <w:p w:rsidR="00605DAF" w:rsidRPr="009C05F4" w:rsidRDefault="00605DAF" w:rsidP="00E9520A">
      <w:pPr>
        <w:jc w:val="both"/>
        <w:rPr>
          <w:rFonts w:ascii="Arial" w:hAnsi="Arial" w:cs="Arial"/>
          <w:sz w:val="24"/>
          <w:szCs w:val="24"/>
        </w:rPr>
      </w:pPr>
    </w:p>
    <w:p w:rsidR="00605DAF" w:rsidRPr="00140144" w:rsidRDefault="00605DAF" w:rsidP="00C87A13">
      <w:pPr>
        <w:pStyle w:val="Subtitle"/>
        <w:numPr>
          <w:ilvl w:val="0"/>
          <w:numId w:val="36"/>
        </w:numPr>
        <w:rPr>
          <w:rFonts w:ascii="Arial" w:hAnsi="Arial" w:cs="Arial"/>
          <w:sz w:val="24"/>
          <w:szCs w:val="24"/>
        </w:rPr>
      </w:pPr>
      <w:r w:rsidRPr="00140144">
        <w:rPr>
          <w:rFonts w:ascii="Arial" w:hAnsi="Arial" w:cs="Arial"/>
          <w:sz w:val="24"/>
          <w:szCs w:val="24"/>
        </w:rPr>
        <w:t>Executive Director Lead</w:t>
      </w:r>
    </w:p>
    <w:p w:rsidR="00605DAF" w:rsidRPr="009C05F4" w:rsidRDefault="00605DAF" w:rsidP="00C87A13">
      <w:pPr>
        <w:pStyle w:val="Subtitle"/>
        <w:rPr>
          <w:rFonts w:ascii="Arial" w:hAnsi="Arial" w:cs="Arial"/>
          <w:i/>
          <w:sz w:val="24"/>
          <w:szCs w:val="24"/>
        </w:rPr>
      </w:pPr>
    </w:p>
    <w:p w:rsidR="00605DAF" w:rsidRPr="009C05F4" w:rsidRDefault="00605DAF" w:rsidP="00C87A13">
      <w:pPr>
        <w:pStyle w:val="Subtitle"/>
        <w:rPr>
          <w:rFonts w:ascii="Arial" w:hAnsi="Arial" w:cs="Arial"/>
          <w:b w:val="0"/>
          <w:sz w:val="24"/>
          <w:szCs w:val="24"/>
        </w:rPr>
      </w:pPr>
      <w:r w:rsidRPr="009C05F4">
        <w:rPr>
          <w:rFonts w:ascii="Arial" w:hAnsi="Arial" w:cs="Arial"/>
          <w:b w:val="0"/>
          <w:sz w:val="24"/>
          <w:szCs w:val="24"/>
        </w:rPr>
        <w:t>The Designated Executive Lead will support the Chair of the Committee in ensuring that the Committee operates according to /in fulfilment of its agreed Terms of Reference.  The named Executive Lead for the Committee is the Director of Finance.  Specifically they will:</w:t>
      </w:r>
    </w:p>
    <w:p w:rsidR="00605DAF" w:rsidRPr="009C05F4" w:rsidRDefault="00605DAF" w:rsidP="00C87A13">
      <w:pPr>
        <w:pStyle w:val="Subtitle"/>
        <w:rPr>
          <w:rFonts w:ascii="Arial" w:hAnsi="Arial" w:cs="Arial"/>
          <w:b w:val="0"/>
          <w:sz w:val="24"/>
          <w:szCs w:val="24"/>
        </w:rPr>
      </w:pPr>
    </w:p>
    <w:p w:rsidR="00605DAF" w:rsidRPr="009C05F4" w:rsidRDefault="00605DAF" w:rsidP="00C87A13">
      <w:pPr>
        <w:pStyle w:val="Subtitle"/>
        <w:numPr>
          <w:ilvl w:val="0"/>
          <w:numId w:val="29"/>
        </w:numPr>
        <w:rPr>
          <w:rFonts w:ascii="Arial" w:hAnsi="Arial" w:cs="Arial"/>
          <w:b w:val="0"/>
          <w:sz w:val="24"/>
          <w:szCs w:val="24"/>
        </w:rPr>
      </w:pPr>
      <w:r w:rsidRPr="009C05F4">
        <w:rPr>
          <w:rFonts w:ascii="Arial" w:hAnsi="Arial" w:cs="Arial"/>
          <w:b w:val="0"/>
          <w:sz w:val="24"/>
          <w:szCs w:val="24"/>
        </w:rPr>
        <w:t>Support the Chair in ensuring that the Committee remit is based on the latest guidance and relevant legislation, and the Board’s best value framework;</w:t>
      </w:r>
    </w:p>
    <w:p w:rsidR="00605DAF" w:rsidRPr="009C05F4" w:rsidRDefault="00605DAF" w:rsidP="00C87A13">
      <w:pPr>
        <w:pStyle w:val="Subtitle"/>
        <w:numPr>
          <w:ilvl w:val="0"/>
          <w:numId w:val="29"/>
        </w:numPr>
        <w:rPr>
          <w:rFonts w:ascii="Arial" w:hAnsi="Arial" w:cs="Arial"/>
          <w:b w:val="0"/>
          <w:sz w:val="24"/>
          <w:szCs w:val="24"/>
        </w:rPr>
      </w:pPr>
      <w:r w:rsidRPr="009C05F4">
        <w:rPr>
          <w:rFonts w:ascii="Arial" w:hAnsi="Arial" w:cs="Arial"/>
          <w:b w:val="0"/>
          <w:sz w:val="24"/>
          <w:szCs w:val="24"/>
        </w:rPr>
        <w:t>Liaise with the Chair in agreeing a programme of meetings for the business year, as required by its remit;</w:t>
      </w:r>
    </w:p>
    <w:p w:rsidR="00605DAF" w:rsidRPr="009C05F4" w:rsidRDefault="00605DAF" w:rsidP="00C87A13">
      <w:pPr>
        <w:pStyle w:val="Subtitle"/>
        <w:numPr>
          <w:ilvl w:val="0"/>
          <w:numId w:val="29"/>
        </w:numPr>
        <w:rPr>
          <w:rFonts w:ascii="Arial" w:hAnsi="Arial" w:cs="Arial"/>
          <w:b w:val="0"/>
          <w:sz w:val="24"/>
          <w:szCs w:val="24"/>
        </w:rPr>
      </w:pPr>
      <w:r w:rsidRPr="009C05F4">
        <w:rPr>
          <w:rFonts w:ascii="Arial" w:hAnsi="Arial" w:cs="Arial"/>
          <w:b w:val="0"/>
          <w:sz w:val="24"/>
          <w:szCs w:val="24"/>
        </w:rPr>
        <w:t xml:space="preserve">Oversee the development of the annual </w:t>
      </w:r>
      <w:proofErr w:type="spellStart"/>
      <w:r w:rsidRPr="009C05F4">
        <w:rPr>
          <w:rFonts w:ascii="Arial" w:hAnsi="Arial" w:cs="Arial"/>
          <w:b w:val="0"/>
          <w:sz w:val="24"/>
          <w:szCs w:val="24"/>
        </w:rPr>
        <w:t>workplan</w:t>
      </w:r>
      <w:proofErr w:type="spellEnd"/>
      <w:r w:rsidRPr="009C05F4">
        <w:rPr>
          <w:rFonts w:ascii="Arial" w:hAnsi="Arial" w:cs="Arial"/>
          <w:b w:val="0"/>
          <w:sz w:val="24"/>
          <w:szCs w:val="24"/>
        </w:rPr>
        <w:t xml:space="preserve"> for the Committee which is congruent with its remit and the need to provide appropriate assurance at the year-end, for the endorsement of the Committee and approval by the Board;</w:t>
      </w:r>
    </w:p>
    <w:p w:rsidR="00605DAF" w:rsidRPr="009C05F4" w:rsidRDefault="00605DAF" w:rsidP="00C87A13">
      <w:pPr>
        <w:pStyle w:val="Subtitle"/>
        <w:numPr>
          <w:ilvl w:val="0"/>
          <w:numId w:val="29"/>
        </w:numPr>
        <w:rPr>
          <w:rFonts w:ascii="Arial" w:hAnsi="Arial" w:cs="Arial"/>
          <w:b w:val="0"/>
          <w:sz w:val="24"/>
          <w:szCs w:val="24"/>
        </w:rPr>
      </w:pPr>
      <w:r w:rsidRPr="009C05F4">
        <w:rPr>
          <w:rFonts w:ascii="Arial" w:hAnsi="Arial" w:cs="Arial"/>
          <w:b w:val="0"/>
          <w:sz w:val="24"/>
          <w:szCs w:val="24"/>
        </w:rPr>
        <w:t xml:space="preserve">Agree with the Chair an agenda for each meeting, having regard to the Committee’s remit and </w:t>
      </w:r>
      <w:proofErr w:type="spellStart"/>
      <w:r w:rsidRPr="009C05F4">
        <w:rPr>
          <w:rFonts w:ascii="Arial" w:hAnsi="Arial" w:cs="Arial"/>
          <w:b w:val="0"/>
          <w:sz w:val="24"/>
          <w:szCs w:val="24"/>
        </w:rPr>
        <w:t>workplan</w:t>
      </w:r>
      <w:proofErr w:type="spellEnd"/>
      <w:r w:rsidRPr="009C05F4">
        <w:rPr>
          <w:rFonts w:ascii="Arial" w:hAnsi="Arial" w:cs="Arial"/>
          <w:b w:val="0"/>
          <w:sz w:val="24"/>
          <w:szCs w:val="24"/>
        </w:rPr>
        <w:t>;</w:t>
      </w:r>
    </w:p>
    <w:p w:rsidR="00605DAF" w:rsidRPr="009C05F4" w:rsidRDefault="00605DAF" w:rsidP="00C87A13">
      <w:pPr>
        <w:pStyle w:val="Subtitle"/>
        <w:numPr>
          <w:ilvl w:val="0"/>
          <w:numId w:val="29"/>
        </w:numPr>
        <w:rPr>
          <w:rFonts w:ascii="Arial" w:hAnsi="Arial" w:cs="Arial"/>
          <w:b w:val="0"/>
          <w:sz w:val="24"/>
          <w:szCs w:val="24"/>
        </w:rPr>
      </w:pPr>
      <w:r w:rsidRPr="009C05F4">
        <w:rPr>
          <w:rFonts w:ascii="Arial" w:hAnsi="Arial" w:cs="Arial"/>
          <w:b w:val="0"/>
          <w:sz w:val="24"/>
          <w:szCs w:val="24"/>
        </w:rPr>
        <w:t xml:space="preserve">Lead a mid-year review of the Committee Terms of Reference and progress against the annual </w:t>
      </w:r>
      <w:proofErr w:type="spellStart"/>
      <w:r w:rsidRPr="009C05F4">
        <w:rPr>
          <w:rFonts w:ascii="Arial" w:hAnsi="Arial" w:cs="Arial"/>
          <w:b w:val="0"/>
          <w:sz w:val="24"/>
          <w:szCs w:val="24"/>
        </w:rPr>
        <w:t>workplan</w:t>
      </w:r>
      <w:proofErr w:type="spellEnd"/>
      <w:r w:rsidRPr="009C05F4">
        <w:rPr>
          <w:rFonts w:ascii="Arial" w:hAnsi="Arial" w:cs="Arial"/>
          <w:b w:val="0"/>
          <w:sz w:val="24"/>
          <w:szCs w:val="24"/>
        </w:rPr>
        <w:t xml:space="preserve">, as part of the process to ensure that the </w:t>
      </w:r>
      <w:proofErr w:type="spellStart"/>
      <w:r w:rsidRPr="009C05F4">
        <w:rPr>
          <w:rFonts w:ascii="Arial" w:hAnsi="Arial" w:cs="Arial"/>
          <w:b w:val="0"/>
          <w:sz w:val="24"/>
          <w:szCs w:val="24"/>
        </w:rPr>
        <w:t>workplan</w:t>
      </w:r>
      <w:proofErr w:type="spellEnd"/>
      <w:r w:rsidRPr="009C05F4">
        <w:rPr>
          <w:rFonts w:ascii="Arial" w:hAnsi="Arial" w:cs="Arial"/>
          <w:b w:val="0"/>
          <w:sz w:val="24"/>
          <w:szCs w:val="24"/>
        </w:rPr>
        <w:t xml:space="preserve"> is fulfilled; and</w:t>
      </w:r>
    </w:p>
    <w:p w:rsidR="00605DAF" w:rsidRPr="009C05F4" w:rsidRDefault="00605DAF" w:rsidP="00C87A13">
      <w:pPr>
        <w:pStyle w:val="Subtitle"/>
        <w:numPr>
          <w:ilvl w:val="0"/>
          <w:numId w:val="29"/>
        </w:numPr>
        <w:rPr>
          <w:rFonts w:ascii="Arial" w:hAnsi="Arial" w:cs="Arial"/>
          <w:b w:val="0"/>
          <w:sz w:val="24"/>
          <w:szCs w:val="24"/>
        </w:rPr>
      </w:pPr>
      <w:r w:rsidRPr="009C05F4">
        <w:rPr>
          <w:rFonts w:ascii="Arial" w:hAnsi="Arial" w:cs="Arial"/>
          <w:b w:val="0"/>
          <w:sz w:val="24"/>
          <w:szCs w:val="24"/>
        </w:rPr>
        <w:t xml:space="preserve">Oversee the production of an annual report on the delivery of the Committee’s remit and </w:t>
      </w:r>
      <w:proofErr w:type="spellStart"/>
      <w:r w:rsidRPr="009C05F4">
        <w:rPr>
          <w:rFonts w:ascii="Arial" w:hAnsi="Arial" w:cs="Arial"/>
          <w:b w:val="0"/>
          <w:sz w:val="24"/>
          <w:szCs w:val="24"/>
        </w:rPr>
        <w:t>workplan</w:t>
      </w:r>
      <w:proofErr w:type="spellEnd"/>
      <w:r w:rsidRPr="009C05F4">
        <w:rPr>
          <w:rFonts w:ascii="Arial" w:hAnsi="Arial" w:cs="Arial"/>
          <w:b w:val="0"/>
          <w:sz w:val="24"/>
          <w:szCs w:val="24"/>
        </w:rPr>
        <w:t>, for endorsement by the Committee and submission to the Board.</w:t>
      </w:r>
    </w:p>
    <w:p w:rsidR="00605DAF" w:rsidRPr="009C05F4" w:rsidRDefault="00605DAF" w:rsidP="00C87A13">
      <w:pPr>
        <w:pStyle w:val="Subtitle"/>
        <w:rPr>
          <w:rFonts w:ascii="Arial" w:hAnsi="Arial" w:cs="Arial"/>
          <w:b w:val="0"/>
          <w:sz w:val="24"/>
          <w:szCs w:val="24"/>
        </w:rPr>
      </w:pPr>
    </w:p>
    <w:p w:rsidR="00605DAF" w:rsidRPr="00140144" w:rsidRDefault="00605DAF" w:rsidP="00C87A13">
      <w:pPr>
        <w:pStyle w:val="Subtitle"/>
        <w:numPr>
          <w:ilvl w:val="0"/>
          <w:numId w:val="36"/>
        </w:numPr>
        <w:rPr>
          <w:rFonts w:ascii="Arial" w:hAnsi="Arial" w:cs="Arial"/>
          <w:sz w:val="24"/>
          <w:szCs w:val="24"/>
        </w:rPr>
      </w:pPr>
      <w:r w:rsidRPr="00140144">
        <w:rPr>
          <w:rFonts w:ascii="Arial" w:hAnsi="Arial" w:cs="Arial"/>
          <w:sz w:val="24"/>
          <w:szCs w:val="24"/>
        </w:rPr>
        <w:t>Quorum</w:t>
      </w:r>
    </w:p>
    <w:p w:rsidR="00605DAF" w:rsidRPr="009C05F4" w:rsidRDefault="00605DAF" w:rsidP="00C87A13">
      <w:pPr>
        <w:pStyle w:val="Subtitle"/>
        <w:rPr>
          <w:rFonts w:ascii="Arial" w:hAnsi="Arial" w:cs="Arial"/>
          <w:i/>
          <w:sz w:val="24"/>
          <w:szCs w:val="24"/>
        </w:rPr>
      </w:pPr>
    </w:p>
    <w:p w:rsidR="00605DAF" w:rsidRPr="009C05F4" w:rsidRDefault="00605DAF" w:rsidP="00140144">
      <w:pPr>
        <w:pStyle w:val="Subtitle"/>
        <w:rPr>
          <w:rFonts w:ascii="Arial" w:hAnsi="Arial" w:cs="Arial"/>
          <w:b w:val="0"/>
          <w:sz w:val="24"/>
          <w:szCs w:val="24"/>
        </w:rPr>
      </w:pPr>
      <w:r w:rsidRPr="009C05F4">
        <w:rPr>
          <w:rFonts w:ascii="Arial" w:hAnsi="Arial" w:cs="Arial"/>
          <w:b w:val="0"/>
          <w:sz w:val="24"/>
          <w:szCs w:val="24"/>
        </w:rPr>
        <w:t xml:space="preserve">A quorum shall consist of </w:t>
      </w:r>
      <w:r>
        <w:rPr>
          <w:rFonts w:ascii="Arial" w:hAnsi="Arial" w:cs="Arial"/>
          <w:b w:val="0"/>
          <w:sz w:val="24"/>
          <w:szCs w:val="24"/>
        </w:rPr>
        <w:t>three</w:t>
      </w:r>
      <w:r w:rsidRPr="009C05F4">
        <w:rPr>
          <w:rFonts w:ascii="Arial" w:hAnsi="Arial" w:cs="Arial"/>
          <w:b w:val="0"/>
          <w:sz w:val="24"/>
          <w:szCs w:val="24"/>
        </w:rPr>
        <w:t xml:space="preserve"> Members</w:t>
      </w:r>
      <w:r w:rsidRPr="00140144">
        <w:rPr>
          <w:rFonts w:ascii="Arial" w:hAnsi="Arial" w:cs="Arial"/>
          <w:b w:val="0"/>
          <w:sz w:val="24"/>
          <w:szCs w:val="24"/>
        </w:rPr>
        <w:t xml:space="preserve">. </w:t>
      </w:r>
      <w:r w:rsidRPr="00140144">
        <w:rPr>
          <w:rFonts w:ascii="Arial" w:hAnsi="Arial" w:cs="Arial"/>
          <w:b w:val="0"/>
          <w:sz w:val="24"/>
          <w:szCs w:val="24"/>
          <w:shd w:val="clear" w:color="auto" w:fill="FFFFFF" w:themeFill="background1"/>
        </w:rPr>
        <w:t xml:space="preserve">In the interim until full membership of four non-executives is in place the </w:t>
      </w:r>
      <w:r w:rsidR="00F75874" w:rsidRPr="00140144">
        <w:rPr>
          <w:rFonts w:ascii="Arial" w:hAnsi="Arial" w:cs="Arial"/>
          <w:b w:val="0"/>
          <w:sz w:val="24"/>
          <w:szCs w:val="24"/>
          <w:shd w:val="clear" w:color="auto" w:fill="FFFFFF" w:themeFill="background1"/>
        </w:rPr>
        <w:t xml:space="preserve">quorum </w:t>
      </w:r>
      <w:r w:rsidRPr="00140144">
        <w:rPr>
          <w:rFonts w:ascii="Arial" w:hAnsi="Arial" w:cs="Arial"/>
          <w:b w:val="0"/>
          <w:sz w:val="24"/>
          <w:szCs w:val="24"/>
          <w:shd w:val="clear" w:color="auto" w:fill="FFFFFF" w:themeFill="background1"/>
        </w:rPr>
        <w:t>will be three members.</w:t>
      </w:r>
    </w:p>
    <w:p w:rsidR="00605DAF" w:rsidRPr="009C05F4" w:rsidRDefault="00605DAF" w:rsidP="00C87A13">
      <w:pPr>
        <w:pStyle w:val="Subtitle"/>
        <w:rPr>
          <w:rFonts w:ascii="Arial" w:hAnsi="Arial" w:cs="Arial"/>
          <w:b w:val="0"/>
          <w:sz w:val="24"/>
          <w:szCs w:val="24"/>
        </w:rPr>
      </w:pPr>
    </w:p>
    <w:p w:rsidR="00605DAF" w:rsidRPr="00140144" w:rsidRDefault="00605DAF" w:rsidP="00C87A13">
      <w:pPr>
        <w:pStyle w:val="Subtitle"/>
        <w:numPr>
          <w:ilvl w:val="0"/>
          <w:numId w:val="36"/>
        </w:numPr>
        <w:rPr>
          <w:rFonts w:ascii="Arial" w:hAnsi="Arial" w:cs="Arial"/>
          <w:sz w:val="24"/>
          <w:szCs w:val="24"/>
        </w:rPr>
      </w:pPr>
      <w:r w:rsidRPr="00140144">
        <w:rPr>
          <w:rFonts w:ascii="Arial" w:hAnsi="Arial" w:cs="Arial"/>
          <w:sz w:val="24"/>
          <w:szCs w:val="24"/>
        </w:rPr>
        <w:t>Meetings</w:t>
      </w:r>
    </w:p>
    <w:p w:rsidR="00605DAF" w:rsidRPr="009C05F4" w:rsidRDefault="00605DAF" w:rsidP="00E9520A">
      <w:pPr>
        <w:jc w:val="both"/>
        <w:rPr>
          <w:rFonts w:ascii="Arial" w:hAnsi="Arial" w:cs="Arial"/>
          <w:sz w:val="24"/>
          <w:szCs w:val="24"/>
        </w:rPr>
      </w:pPr>
    </w:p>
    <w:p w:rsidR="00605DAF" w:rsidRPr="001527A8" w:rsidRDefault="00605DAF" w:rsidP="0001016D">
      <w:pPr>
        <w:pStyle w:val="Subtitle"/>
        <w:rPr>
          <w:rFonts w:ascii="Arial" w:hAnsi="Arial" w:cs="Arial"/>
          <w:b w:val="0"/>
          <w:sz w:val="24"/>
          <w:szCs w:val="24"/>
        </w:rPr>
      </w:pPr>
      <w:r w:rsidRPr="009C05F4">
        <w:rPr>
          <w:rFonts w:ascii="Arial" w:hAnsi="Arial" w:cs="Arial"/>
          <w:b w:val="0"/>
          <w:sz w:val="24"/>
          <w:szCs w:val="24"/>
        </w:rPr>
        <w:t xml:space="preserve">The committee shall meet no fewer than four times per annum, with meetings schedule </w:t>
      </w:r>
      <w:r>
        <w:rPr>
          <w:rFonts w:ascii="Arial" w:hAnsi="Arial" w:cs="Arial"/>
          <w:b w:val="0"/>
          <w:sz w:val="24"/>
          <w:szCs w:val="24"/>
        </w:rPr>
        <w:t>in line with</w:t>
      </w:r>
      <w:r w:rsidRPr="009C05F4">
        <w:rPr>
          <w:rFonts w:ascii="Arial" w:hAnsi="Arial" w:cs="Arial"/>
          <w:b w:val="0"/>
          <w:sz w:val="24"/>
          <w:szCs w:val="24"/>
        </w:rPr>
        <w:t xml:space="preserve"> the following timetable and detailed </w:t>
      </w:r>
      <w:r>
        <w:rPr>
          <w:rFonts w:ascii="Arial" w:hAnsi="Arial" w:cs="Arial"/>
          <w:b w:val="0"/>
          <w:sz w:val="24"/>
          <w:szCs w:val="24"/>
        </w:rPr>
        <w:t xml:space="preserve">agreed timetable and </w:t>
      </w:r>
      <w:proofErr w:type="spellStart"/>
      <w:r>
        <w:rPr>
          <w:rFonts w:ascii="Arial" w:hAnsi="Arial" w:cs="Arial"/>
          <w:b w:val="0"/>
          <w:sz w:val="24"/>
          <w:szCs w:val="24"/>
        </w:rPr>
        <w:t>workplan</w:t>
      </w:r>
      <w:proofErr w:type="spellEnd"/>
      <w:r>
        <w:rPr>
          <w:rFonts w:ascii="Arial" w:hAnsi="Arial" w:cs="Arial"/>
          <w:b w:val="0"/>
          <w:sz w:val="24"/>
          <w:szCs w:val="24"/>
        </w:rPr>
        <w:t xml:space="preserve"> for the forthcoming financial year.</w:t>
      </w:r>
    </w:p>
    <w:p w:rsidR="00605DAF" w:rsidRDefault="00605DAF" w:rsidP="00E9520A">
      <w:pPr>
        <w:jc w:val="both"/>
        <w:rPr>
          <w:rFonts w:ascii="Arial" w:hAnsi="Arial" w:cs="Arial"/>
          <w:sz w:val="24"/>
          <w:szCs w:val="24"/>
        </w:rPr>
      </w:pPr>
    </w:p>
    <w:p w:rsidR="00605DAF" w:rsidRDefault="00605DAF" w:rsidP="00E9520A">
      <w:pPr>
        <w:jc w:val="both"/>
        <w:rPr>
          <w:rFonts w:ascii="Arial" w:hAnsi="Arial" w:cs="Arial"/>
          <w:sz w:val="24"/>
          <w:szCs w:val="24"/>
        </w:rPr>
      </w:pPr>
      <w:r>
        <w:rPr>
          <w:rFonts w:ascii="Arial" w:hAnsi="Arial" w:cs="Arial"/>
          <w:sz w:val="24"/>
          <w:szCs w:val="24"/>
        </w:rPr>
        <w:t xml:space="preserve">The detailed </w:t>
      </w:r>
      <w:proofErr w:type="spellStart"/>
      <w:r>
        <w:rPr>
          <w:rFonts w:ascii="Arial" w:hAnsi="Arial" w:cs="Arial"/>
          <w:sz w:val="24"/>
          <w:szCs w:val="24"/>
        </w:rPr>
        <w:t>workplan</w:t>
      </w:r>
      <w:proofErr w:type="spellEnd"/>
      <w:r>
        <w:rPr>
          <w:rFonts w:ascii="Arial" w:hAnsi="Arial" w:cs="Arial"/>
          <w:sz w:val="24"/>
          <w:szCs w:val="24"/>
        </w:rPr>
        <w:t xml:space="preserve"> will be presented to the </w:t>
      </w:r>
      <w:proofErr w:type="gramStart"/>
      <w:r>
        <w:rPr>
          <w:rFonts w:ascii="Arial" w:hAnsi="Arial" w:cs="Arial"/>
          <w:sz w:val="24"/>
          <w:szCs w:val="24"/>
        </w:rPr>
        <w:t>Summer</w:t>
      </w:r>
      <w:proofErr w:type="gramEnd"/>
      <w:r>
        <w:rPr>
          <w:rFonts w:ascii="Arial" w:hAnsi="Arial" w:cs="Arial"/>
          <w:sz w:val="24"/>
          <w:szCs w:val="24"/>
        </w:rPr>
        <w:t xml:space="preserve"> audit committee meeting and will include, as a minimum, the indicative agenda items listed below:</w:t>
      </w:r>
    </w:p>
    <w:p w:rsidR="00605DAF" w:rsidRDefault="00605DAF" w:rsidP="00E9520A">
      <w:pPr>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5008"/>
      </w:tblGrid>
      <w:tr w:rsidR="00F75874" w:rsidRPr="00781012" w:rsidTr="00F75874">
        <w:tc>
          <w:tcPr>
            <w:tcW w:w="2840" w:type="dxa"/>
          </w:tcPr>
          <w:p w:rsidR="00F75874" w:rsidRPr="00781012" w:rsidRDefault="00F75874" w:rsidP="00F75874">
            <w:pPr>
              <w:rPr>
                <w:rFonts w:ascii="Arial" w:hAnsi="Arial" w:cs="Arial"/>
                <w:b/>
              </w:rPr>
            </w:pPr>
            <w:r w:rsidRPr="00781012">
              <w:rPr>
                <w:rFonts w:ascii="Arial" w:hAnsi="Arial" w:cs="Arial"/>
                <w:b/>
              </w:rPr>
              <w:t>Audit Meeting</w:t>
            </w:r>
          </w:p>
        </w:tc>
        <w:tc>
          <w:tcPr>
            <w:tcW w:w="5008" w:type="dxa"/>
          </w:tcPr>
          <w:p w:rsidR="00F75874" w:rsidRPr="00781012" w:rsidRDefault="00F75874" w:rsidP="00F75874">
            <w:pPr>
              <w:rPr>
                <w:rFonts w:ascii="Arial" w:hAnsi="Arial" w:cs="Arial"/>
                <w:b/>
              </w:rPr>
            </w:pPr>
            <w:r w:rsidRPr="00781012">
              <w:rPr>
                <w:rFonts w:ascii="Arial" w:hAnsi="Arial" w:cs="Arial"/>
                <w:b/>
              </w:rPr>
              <w:t>Proposed Items for Agenda</w:t>
            </w:r>
          </w:p>
        </w:tc>
      </w:tr>
      <w:tr w:rsidR="00F75874" w:rsidTr="00F75874">
        <w:tc>
          <w:tcPr>
            <w:tcW w:w="2840" w:type="dxa"/>
          </w:tcPr>
          <w:p w:rsidR="00F75874" w:rsidRPr="00781012" w:rsidRDefault="00F75874" w:rsidP="00F75874">
            <w:pPr>
              <w:rPr>
                <w:rFonts w:ascii="Arial" w:hAnsi="Arial" w:cs="Arial"/>
              </w:rPr>
            </w:pPr>
          </w:p>
        </w:tc>
        <w:tc>
          <w:tcPr>
            <w:tcW w:w="5008" w:type="dxa"/>
          </w:tcPr>
          <w:p w:rsidR="00F75874" w:rsidRPr="00781012" w:rsidRDefault="00F75874" w:rsidP="00F75874">
            <w:pPr>
              <w:rPr>
                <w:rFonts w:ascii="Arial" w:hAnsi="Arial" w:cs="Arial"/>
              </w:rPr>
            </w:pPr>
          </w:p>
        </w:tc>
      </w:tr>
      <w:tr w:rsidR="00F75874" w:rsidTr="00F75874">
        <w:tc>
          <w:tcPr>
            <w:tcW w:w="2840" w:type="dxa"/>
          </w:tcPr>
          <w:p w:rsidR="00F75874" w:rsidRPr="00781012" w:rsidRDefault="00F75874" w:rsidP="00F75874">
            <w:pPr>
              <w:rPr>
                <w:rFonts w:ascii="Arial" w:hAnsi="Arial" w:cs="Arial"/>
              </w:rPr>
            </w:pPr>
            <w:r w:rsidRPr="00781012">
              <w:rPr>
                <w:rFonts w:ascii="Arial" w:hAnsi="Arial" w:cs="Arial"/>
              </w:rPr>
              <w:t>Autumn Meeting -</w:t>
            </w:r>
          </w:p>
          <w:p w:rsidR="00F75874" w:rsidRPr="00781012" w:rsidRDefault="00F75874" w:rsidP="00F75874">
            <w:pPr>
              <w:rPr>
                <w:rFonts w:ascii="Arial" w:hAnsi="Arial" w:cs="Arial"/>
              </w:rPr>
            </w:pPr>
            <w:r>
              <w:rPr>
                <w:rFonts w:ascii="Arial" w:hAnsi="Arial" w:cs="Arial"/>
              </w:rPr>
              <w:t>Oct</w:t>
            </w:r>
          </w:p>
        </w:tc>
        <w:tc>
          <w:tcPr>
            <w:tcW w:w="5008" w:type="dxa"/>
          </w:tcPr>
          <w:p w:rsidR="00F75874" w:rsidRPr="00781012" w:rsidRDefault="00F75874" w:rsidP="00F75874">
            <w:pPr>
              <w:numPr>
                <w:ilvl w:val="0"/>
                <w:numId w:val="39"/>
              </w:numPr>
              <w:rPr>
                <w:rFonts w:ascii="Arial" w:hAnsi="Arial" w:cs="Arial"/>
              </w:rPr>
            </w:pPr>
            <w:r w:rsidRPr="00781012">
              <w:rPr>
                <w:rFonts w:ascii="Arial" w:hAnsi="Arial" w:cs="Arial"/>
              </w:rPr>
              <w:t>Internal audit progress Report – standing item</w:t>
            </w:r>
          </w:p>
          <w:p w:rsidR="00F75874" w:rsidRPr="00781012" w:rsidRDefault="00F75874" w:rsidP="00F75874">
            <w:pPr>
              <w:numPr>
                <w:ilvl w:val="0"/>
                <w:numId w:val="39"/>
              </w:numPr>
              <w:rPr>
                <w:rFonts w:ascii="Arial" w:hAnsi="Arial" w:cs="Arial"/>
              </w:rPr>
            </w:pPr>
            <w:r w:rsidRPr="00781012">
              <w:rPr>
                <w:rFonts w:ascii="Arial" w:hAnsi="Arial" w:cs="Arial"/>
              </w:rPr>
              <w:t>External Audit – update – standing item</w:t>
            </w:r>
          </w:p>
          <w:p w:rsidR="00F75874" w:rsidRPr="00781012" w:rsidRDefault="00F75874" w:rsidP="00F75874">
            <w:pPr>
              <w:numPr>
                <w:ilvl w:val="0"/>
                <w:numId w:val="39"/>
              </w:numPr>
              <w:rPr>
                <w:rFonts w:ascii="Arial" w:hAnsi="Arial" w:cs="Arial"/>
              </w:rPr>
            </w:pPr>
            <w:r w:rsidRPr="00781012">
              <w:rPr>
                <w:rFonts w:ascii="Arial" w:hAnsi="Arial" w:cs="Arial"/>
              </w:rPr>
              <w:t>National Fraud Initiative</w:t>
            </w:r>
            <w:r>
              <w:rPr>
                <w:rFonts w:ascii="Arial" w:hAnsi="Arial" w:cs="Arial"/>
              </w:rPr>
              <w:t xml:space="preserve"> (final report) </w:t>
            </w:r>
            <w:r w:rsidRPr="00781012">
              <w:rPr>
                <w:rFonts w:ascii="Arial" w:hAnsi="Arial" w:cs="Arial"/>
              </w:rPr>
              <w:t xml:space="preserve"> </w:t>
            </w:r>
          </w:p>
          <w:p w:rsidR="00F75874" w:rsidRPr="00781012" w:rsidRDefault="00F75874" w:rsidP="00F75874">
            <w:pPr>
              <w:numPr>
                <w:ilvl w:val="0"/>
                <w:numId w:val="39"/>
              </w:numPr>
              <w:rPr>
                <w:rFonts w:ascii="Arial" w:hAnsi="Arial" w:cs="Arial"/>
              </w:rPr>
            </w:pPr>
            <w:r>
              <w:rPr>
                <w:rFonts w:ascii="Arial" w:hAnsi="Arial" w:cs="Arial"/>
              </w:rPr>
              <w:t xml:space="preserve">Update on Shared Services/National and Regional Working </w:t>
            </w:r>
          </w:p>
          <w:p w:rsidR="00F75874" w:rsidRDefault="00F75874" w:rsidP="00F75874">
            <w:pPr>
              <w:numPr>
                <w:ilvl w:val="0"/>
                <w:numId w:val="39"/>
              </w:numPr>
              <w:rPr>
                <w:rFonts w:ascii="Arial" w:hAnsi="Arial" w:cs="Arial"/>
              </w:rPr>
            </w:pPr>
            <w:r w:rsidRPr="007C7140">
              <w:rPr>
                <w:rFonts w:ascii="Arial" w:hAnsi="Arial" w:cs="Arial"/>
              </w:rPr>
              <w:t xml:space="preserve">Fraud update </w:t>
            </w:r>
            <w:r>
              <w:rPr>
                <w:rFonts w:ascii="Arial" w:hAnsi="Arial" w:cs="Arial"/>
              </w:rPr>
              <w:t xml:space="preserve"> - Standing Item</w:t>
            </w:r>
          </w:p>
          <w:p w:rsidR="00F75874" w:rsidRPr="007C7140" w:rsidRDefault="00F75874" w:rsidP="00F75874">
            <w:pPr>
              <w:numPr>
                <w:ilvl w:val="0"/>
                <w:numId w:val="39"/>
              </w:numPr>
              <w:rPr>
                <w:rFonts w:ascii="Arial" w:hAnsi="Arial" w:cs="Arial"/>
              </w:rPr>
            </w:pPr>
            <w:r w:rsidRPr="007C7140">
              <w:rPr>
                <w:rFonts w:ascii="Arial" w:hAnsi="Arial" w:cs="Arial"/>
              </w:rPr>
              <w:lastRenderedPageBreak/>
              <w:t xml:space="preserve">Audit </w:t>
            </w:r>
            <w:smartTag w:uri="urn:schemas-microsoft-com:office:smarttags" w:element="country-region">
              <w:smartTag w:uri="urn:schemas-microsoft-com:office:smarttags" w:element="place">
                <w:r w:rsidRPr="007C7140">
                  <w:rPr>
                    <w:rFonts w:ascii="Arial" w:hAnsi="Arial" w:cs="Arial"/>
                  </w:rPr>
                  <w:t>Scotland</w:t>
                </w:r>
              </w:smartTag>
            </w:smartTag>
            <w:r w:rsidRPr="007C7140">
              <w:rPr>
                <w:rFonts w:ascii="Arial" w:hAnsi="Arial" w:cs="Arial"/>
              </w:rPr>
              <w:t xml:space="preserve"> Reports – standing item</w:t>
            </w:r>
          </w:p>
          <w:p w:rsidR="00F75874" w:rsidRPr="00781012" w:rsidRDefault="00F75874" w:rsidP="00F75874">
            <w:pPr>
              <w:numPr>
                <w:ilvl w:val="0"/>
                <w:numId w:val="39"/>
              </w:numPr>
              <w:rPr>
                <w:rFonts w:ascii="Arial" w:hAnsi="Arial" w:cs="Arial"/>
              </w:rPr>
            </w:pPr>
            <w:r>
              <w:rPr>
                <w:rFonts w:ascii="Arial" w:hAnsi="Arial" w:cs="Arial"/>
              </w:rPr>
              <w:t xml:space="preserve">Full review of </w:t>
            </w:r>
            <w:r w:rsidRPr="00781012">
              <w:rPr>
                <w:rFonts w:ascii="Arial" w:hAnsi="Arial" w:cs="Arial"/>
              </w:rPr>
              <w:t>SFIs</w:t>
            </w:r>
            <w:r>
              <w:rPr>
                <w:rFonts w:ascii="Arial" w:hAnsi="Arial" w:cs="Arial"/>
              </w:rPr>
              <w:t xml:space="preserve"> </w:t>
            </w:r>
          </w:p>
          <w:p w:rsidR="00F75874" w:rsidRPr="006A1643" w:rsidRDefault="00F75874" w:rsidP="00F75874">
            <w:pPr>
              <w:numPr>
                <w:ilvl w:val="0"/>
                <w:numId w:val="39"/>
              </w:numPr>
              <w:rPr>
                <w:rFonts w:ascii="Arial" w:hAnsi="Arial" w:cs="Arial"/>
              </w:rPr>
            </w:pPr>
            <w:r w:rsidRPr="006A1643">
              <w:rPr>
                <w:rFonts w:ascii="Arial" w:hAnsi="Arial" w:cs="Arial"/>
              </w:rPr>
              <w:t>Update on roll out of Enterprise Risk Framework</w:t>
            </w:r>
          </w:p>
          <w:p w:rsidR="00F75874" w:rsidRDefault="00F75874" w:rsidP="00F75874">
            <w:pPr>
              <w:numPr>
                <w:ilvl w:val="0"/>
                <w:numId w:val="39"/>
              </w:numPr>
              <w:rPr>
                <w:rFonts w:ascii="Arial" w:hAnsi="Arial" w:cs="Arial"/>
              </w:rPr>
            </w:pPr>
            <w:r>
              <w:rPr>
                <w:rFonts w:ascii="Arial" w:hAnsi="Arial" w:cs="Arial"/>
              </w:rPr>
              <w:t>Board Risk Register (standing agenda item)</w:t>
            </w:r>
          </w:p>
          <w:p w:rsidR="00F75874" w:rsidRDefault="00F75874" w:rsidP="00F75874">
            <w:pPr>
              <w:numPr>
                <w:ilvl w:val="0"/>
                <w:numId w:val="39"/>
              </w:numPr>
              <w:rPr>
                <w:rFonts w:ascii="Arial" w:hAnsi="Arial" w:cs="Arial"/>
              </w:rPr>
            </w:pPr>
            <w:r>
              <w:rPr>
                <w:rFonts w:ascii="Arial" w:hAnsi="Arial" w:cs="Arial"/>
              </w:rPr>
              <w:t>Review of Board Standing Orders</w:t>
            </w:r>
          </w:p>
          <w:p w:rsidR="00F75874" w:rsidRDefault="00F75874" w:rsidP="00F75874">
            <w:pPr>
              <w:numPr>
                <w:ilvl w:val="0"/>
                <w:numId w:val="39"/>
              </w:numPr>
              <w:rPr>
                <w:rFonts w:ascii="Arial" w:hAnsi="Arial" w:cs="Arial"/>
              </w:rPr>
            </w:pPr>
            <w:r>
              <w:rPr>
                <w:rFonts w:ascii="Arial" w:hAnsi="Arial" w:cs="Arial"/>
              </w:rPr>
              <w:t>Update on work on asset lives</w:t>
            </w:r>
          </w:p>
          <w:p w:rsidR="00F75874" w:rsidRDefault="00F75874" w:rsidP="00F75874">
            <w:pPr>
              <w:numPr>
                <w:ilvl w:val="0"/>
                <w:numId w:val="39"/>
              </w:numPr>
              <w:rPr>
                <w:rFonts w:ascii="Arial" w:hAnsi="Arial" w:cs="Arial"/>
              </w:rPr>
            </w:pPr>
            <w:r>
              <w:rPr>
                <w:rFonts w:ascii="Arial" w:hAnsi="Arial" w:cs="Arial"/>
              </w:rPr>
              <w:t>Cyber update</w:t>
            </w:r>
          </w:p>
          <w:p w:rsidR="00F75874" w:rsidRDefault="00F75874" w:rsidP="00F75874">
            <w:pPr>
              <w:numPr>
                <w:ilvl w:val="0"/>
                <w:numId w:val="39"/>
              </w:numPr>
              <w:rPr>
                <w:rFonts w:ascii="Arial" w:hAnsi="Arial" w:cs="Arial"/>
              </w:rPr>
            </w:pPr>
            <w:r w:rsidRPr="006A1643">
              <w:rPr>
                <w:rFonts w:ascii="Arial" w:hAnsi="Arial" w:cs="Arial"/>
              </w:rPr>
              <w:t>Procurement Strategy update</w:t>
            </w:r>
          </w:p>
          <w:p w:rsidR="00F75874" w:rsidRPr="00B12FE6" w:rsidRDefault="00F75874" w:rsidP="00F75874">
            <w:pPr>
              <w:numPr>
                <w:ilvl w:val="0"/>
                <w:numId w:val="39"/>
              </w:numPr>
              <w:rPr>
                <w:rFonts w:ascii="Arial" w:hAnsi="Arial" w:cs="Arial"/>
              </w:rPr>
            </w:pPr>
            <w:r>
              <w:rPr>
                <w:rFonts w:ascii="Arial" w:hAnsi="Arial" w:cs="Arial"/>
              </w:rPr>
              <w:t>Update on expansion programme</w:t>
            </w:r>
          </w:p>
        </w:tc>
      </w:tr>
      <w:tr w:rsidR="00F75874" w:rsidTr="00F75874">
        <w:tc>
          <w:tcPr>
            <w:tcW w:w="2840" w:type="dxa"/>
          </w:tcPr>
          <w:p w:rsidR="00F75874" w:rsidRPr="00781012" w:rsidRDefault="00F75874" w:rsidP="00F75874">
            <w:pPr>
              <w:rPr>
                <w:rFonts w:ascii="Arial" w:hAnsi="Arial" w:cs="Arial"/>
              </w:rPr>
            </w:pPr>
            <w:r w:rsidRPr="00781012">
              <w:rPr>
                <w:rFonts w:ascii="Arial" w:hAnsi="Arial" w:cs="Arial"/>
              </w:rPr>
              <w:lastRenderedPageBreak/>
              <w:t xml:space="preserve">Winter Meeting - </w:t>
            </w:r>
          </w:p>
          <w:p w:rsidR="00F75874" w:rsidRPr="00781012" w:rsidRDefault="00F75874" w:rsidP="00F75874">
            <w:pPr>
              <w:rPr>
                <w:rFonts w:ascii="Arial" w:hAnsi="Arial" w:cs="Arial"/>
              </w:rPr>
            </w:pPr>
            <w:r>
              <w:rPr>
                <w:rFonts w:ascii="Arial" w:hAnsi="Arial" w:cs="Arial"/>
              </w:rPr>
              <w:t>February</w:t>
            </w:r>
          </w:p>
        </w:tc>
        <w:tc>
          <w:tcPr>
            <w:tcW w:w="5008" w:type="dxa"/>
          </w:tcPr>
          <w:p w:rsidR="00F75874" w:rsidRPr="00781012" w:rsidRDefault="00F75874" w:rsidP="00F75874">
            <w:pPr>
              <w:numPr>
                <w:ilvl w:val="0"/>
                <w:numId w:val="40"/>
              </w:numPr>
              <w:rPr>
                <w:rFonts w:ascii="Arial" w:hAnsi="Arial" w:cs="Arial"/>
              </w:rPr>
            </w:pPr>
            <w:r w:rsidRPr="00781012">
              <w:rPr>
                <w:rFonts w:ascii="Arial" w:hAnsi="Arial" w:cs="Arial"/>
              </w:rPr>
              <w:t>Internal Audit Progress Report</w:t>
            </w:r>
          </w:p>
          <w:p w:rsidR="00F75874" w:rsidRDefault="00F75874" w:rsidP="00F75874">
            <w:pPr>
              <w:numPr>
                <w:ilvl w:val="0"/>
                <w:numId w:val="40"/>
              </w:numPr>
              <w:rPr>
                <w:rFonts w:ascii="Arial" w:hAnsi="Arial" w:cs="Arial"/>
              </w:rPr>
            </w:pPr>
            <w:r w:rsidRPr="00781012">
              <w:rPr>
                <w:rFonts w:ascii="Arial" w:hAnsi="Arial" w:cs="Arial"/>
              </w:rPr>
              <w:t xml:space="preserve">External Audit annual plan </w:t>
            </w:r>
          </w:p>
          <w:p w:rsidR="00F75874" w:rsidRDefault="00F75874" w:rsidP="00F75874">
            <w:pPr>
              <w:numPr>
                <w:ilvl w:val="0"/>
                <w:numId w:val="40"/>
              </w:numPr>
              <w:rPr>
                <w:rFonts w:ascii="Arial" w:hAnsi="Arial" w:cs="Arial"/>
              </w:rPr>
            </w:pPr>
            <w:r>
              <w:rPr>
                <w:rFonts w:ascii="Arial" w:hAnsi="Arial" w:cs="Arial"/>
              </w:rPr>
              <w:t>External Audit – Interim management report</w:t>
            </w:r>
          </w:p>
          <w:p w:rsidR="00F75874" w:rsidRPr="00781012" w:rsidRDefault="00F75874" w:rsidP="00F75874">
            <w:pPr>
              <w:numPr>
                <w:ilvl w:val="0"/>
                <w:numId w:val="40"/>
              </w:numPr>
              <w:rPr>
                <w:rFonts w:ascii="Arial" w:hAnsi="Arial" w:cs="Arial"/>
              </w:rPr>
            </w:pPr>
            <w:r w:rsidRPr="00781012">
              <w:rPr>
                <w:rFonts w:ascii="Arial" w:hAnsi="Arial" w:cs="Arial"/>
              </w:rPr>
              <w:t xml:space="preserve">Update on Governance statement </w:t>
            </w:r>
            <w:r>
              <w:rPr>
                <w:rFonts w:ascii="Arial" w:hAnsi="Arial" w:cs="Arial"/>
              </w:rPr>
              <w:t>guidance</w:t>
            </w:r>
          </w:p>
          <w:p w:rsidR="00F75874" w:rsidRDefault="00F75874" w:rsidP="00F75874">
            <w:pPr>
              <w:numPr>
                <w:ilvl w:val="0"/>
                <w:numId w:val="40"/>
              </w:numPr>
              <w:rPr>
                <w:rFonts w:ascii="Arial" w:hAnsi="Arial" w:cs="Arial"/>
              </w:rPr>
            </w:pPr>
            <w:r w:rsidRPr="00781012">
              <w:rPr>
                <w:rFonts w:ascii="Arial" w:hAnsi="Arial" w:cs="Arial"/>
              </w:rPr>
              <w:t>Fraud Update</w:t>
            </w:r>
          </w:p>
          <w:p w:rsidR="00F75874" w:rsidRPr="00781012" w:rsidRDefault="00F75874" w:rsidP="00F75874">
            <w:pPr>
              <w:numPr>
                <w:ilvl w:val="0"/>
                <w:numId w:val="40"/>
              </w:numPr>
              <w:rPr>
                <w:rFonts w:ascii="Arial" w:hAnsi="Arial" w:cs="Arial"/>
              </w:rPr>
            </w:pPr>
            <w:r>
              <w:rPr>
                <w:rFonts w:ascii="Arial" w:hAnsi="Arial" w:cs="Arial"/>
              </w:rPr>
              <w:t>Updated fraud policy</w:t>
            </w:r>
          </w:p>
          <w:p w:rsidR="00F75874" w:rsidRDefault="00F75874" w:rsidP="00F75874">
            <w:pPr>
              <w:numPr>
                <w:ilvl w:val="0"/>
                <w:numId w:val="40"/>
              </w:numPr>
              <w:rPr>
                <w:rFonts w:ascii="Arial" w:hAnsi="Arial" w:cs="Arial"/>
              </w:rPr>
            </w:pPr>
            <w:r>
              <w:rPr>
                <w:rFonts w:ascii="Arial" w:hAnsi="Arial" w:cs="Arial"/>
              </w:rPr>
              <w:t>U</w:t>
            </w:r>
            <w:r w:rsidRPr="00781012">
              <w:rPr>
                <w:rFonts w:ascii="Arial" w:hAnsi="Arial" w:cs="Arial"/>
              </w:rPr>
              <w:t xml:space="preserve">pdate on Audit </w:t>
            </w:r>
            <w:smartTag w:uri="urn:schemas-microsoft-com:office:smarttags" w:element="place">
              <w:smartTag w:uri="urn:schemas-microsoft-com:office:smarttags" w:element="country-region">
                <w:r w:rsidRPr="00781012">
                  <w:rPr>
                    <w:rFonts w:ascii="Arial" w:hAnsi="Arial" w:cs="Arial"/>
                  </w:rPr>
                  <w:t>Scotland</w:t>
                </w:r>
              </w:smartTag>
            </w:smartTag>
            <w:r w:rsidRPr="00781012">
              <w:rPr>
                <w:rFonts w:ascii="Arial" w:hAnsi="Arial" w:cs="Arial"/>
              </w:rPr>
              <w:t xml:space="preserve"> reports</w:t>
            </w:r>
          </w:p>
          <w:p w:rsidR="00F75874" w:rsidRDefault="00F75874" w:rsidP="00F75874">
            <w:pPr>
              <w:numPr>
                <w:ilvl w:val="0"/>
                <w:numId w:val="40"/>
              </w:numPr>
              <w:rPr>
                <w:rFonts w:ascii="Arial" w:hAnsi="Arial" w:cs="Arial"/>
              </w:rPr>
            </w:pPr>
            <w:r>
              <w:rPr>
                <w:rFonts w:ascii="Arial" w:hAnsi="Arial" w:cs="Arial"/>
              </w:rPr>
              <w:t xml:space="preserve">Update on Shared Services/National and Regional Working </w:t>
            </w:r>
          </w:p>
          <w:p w:rsidR="00F75874" w:rsidRDefault="00F75874" w:rsidP="00F75874">
            <w:pPr>
              <w:numPr>
                <w:ilvl w:val="0"/>
                <w:numId w:val="40"/>
              </w:numPr>
              <w:rPr>
                <w:rFonts w:ascii="Arial" w:hAnsi="Arial" w:cs="Arial"/>
              </w:rPr>
            </w:pPr>
            <w:r>
              <w:rPr>
                <w:rFonts w:ascii="Arial" w:hAnsi="Arial" w:cs="Arial"/>
              </w:rPr>
              <w:t xml:space="preserve">Enterprise </w:t>
            </w:r>
            <w:r w:rsidRPr="00781012">
              <w:rPr>
                <w:rFonts w:ascii="Arial" w:hAnsi="Arial" w:cs="Arial"/>
              </w:rPr>
              <w:t>Risk update</w:t>
            </w:r>
          </w:p>
          <w:p w:rsidR="00F75874" w:rsidRDefault="00F75874" w:rsidP="00F75874">
            <w:pPr>
              <w:numPr>
                <w:ilvl w:val="0"/>
                <w:numId w:val="40"/>
              </w:numPr>
              <w:rPr>
                <w:rFonts w:ascii="Arial" w:hAnsi="Arial" w:cs="Arial"/>
              </w:rPr>
            </w:pPr>
            <w:r>
              <w:rPr>
                <w:rFonts w:ascii="Arial" w:hAnsi="Arial" w:cs="Arial"/>
              </w:rPr>
              <w:t>Board Risk Register</w:t>
            </w:r>
          </w:p>
          <w:p w:rsidR="00F75874" w:rsidRDefault="00F75874" w:rsidP="00F75874">
            <w:pPr>
              <w:numPr>
                <w:ilvl w:val="0"/>
                <w:numId w:val="39"/>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F75874" w:rsidRPr="005F337E" w:rsidRDefault="00F75874" w:rsidP="00F75874">
            <w:pPr>
              <w:numPr>
                <w:ilvl w:val="0"/>
                <w:numId w:val="39"/>
              </w:numPr>
              <w:rPr>
                <w:rFonts w:ascii="Arial" w:hAnsi="Arial" w:cs="Arial"/>
              </w:rPr>
            </w:pPr>
            <w:r>
              <w:rPr>
                <w:rFonts w:ascii="Arial" w:hAnsi="Arial" w:cs="Arial"/>
              </w:rPr>
              <w:t>Update on expansion programme</w:t>
            </w:r>
          </w:p>
        </w:tc>
      </w:tr>
      <w:tr w:rsidR="00F75874" w:rsidTr="00F75874">
        <w:tc>
          <w:tcPr>
            <w:tcW w:w="2840" w:type="dxa"/>
          </w:tcPr>
          <w:p w:rsidR="00F75874" w:rsidRPr="00781012" w:rsidRDefault="00F75874" w:rsidP="00F75874">
            <w:pPr>
              <w:rPr>
                <w:rFonts w:ascii="Arial" w:hAnsi="Arial" w:cs="Arial"/>
              </w:rPr>
            </w:pPr>
            <w:r w:rsidRPr="00781012">
              <w:rPr>
                <w:rFonts w:ascii="Arial" w:hAnsi="Arial" w:cs="Arial"/>
              </w:rPr>
              <w:t>Spring Meeting -</w:t>
            </w:r>
          </w:p>
          <w:p w:rsidR="00F75874" w:rsidRDefault="00F75874" w:rsidP="00F75874">
            <w:pPr>
              <w:rPr>
                <w:rFonts w:ascii="Arial" w:hAnsi="Arial" w:cs="Arial"/>
              </w:rPr>
            </w:pPr>
            <w:r>
              <w:rPr>
                <w:rFonts w:ascii="Arial" w:hAnsi="Arial" w:cs="Arial"/>
              </w:rPr>
              <w:t>April</w:t>
            </w:r>
          </w:p>
          <w:p w:rsidR="00F75874" w:rsidRDefault="00F75874" w:rsidP="00F75874">
            <w:pPr>
              <w:rPr>
                <w:rFonts w:ascii="Arial" w:hAnsi="Arial" w:cs="Arial"/>
              </w:rPr>
            </w:pPr>
            <w:r>
              <w:rPr>
                <w:rFonts w:ascii="Arial" w:hAnsi="Arial" w:cs="Arial"/>
              </w:rPr>
              <w:t>NB the accounting policies need to be approved prior to prep of accounts.</w:t>
            </w:r>
          </w:p>
          <w:p w:rsidR="00F75874" w:rsidRDefault="00F75874" w:rsidP="00F75874">
            <w:pPr>
              <w:rPr>
                <w:rFonts w:ascii="Arial" w:hAnsi="Arial" w:cs="Arial"/>
              </w:rPr>
            </w:pPr>
            <w:r>
              <w:rPr>
                <w:rFonts w:ascii="Arial" w:hAnsi="Arial" w:cs="Arial"/>
              </w:rPr>
              <w:t>NB the governance statement needs to be approved prior to inclusion in accounts</w:t>
            </w:r>
          </w:p>
          <w:p w:rsidR="00F75874" w:rsidRPr="00781012" w:rsidRDefault="00F75874" w:rsidP="00F75874">
            <w:pPr>
              <w:rPr>
                <w:rFonts w:ascii="Arial" w:hAnsi="Arial" w:cs="Arial"/>
              </w:rPr>
            </w:pPr>
          </w:p>
        </w:tc>
        <w:tc>
          <w:tcPr>
            <w:tcW w:w="5008" w:type="dxa"/>
          </w:tcPr>
          <w:p w:rsidR="00F75874" w:rsidRPr="00781012" w:rsidRDefault="00F75874" w:rsidP="00F75874">
            <w:pPr>
              <w:numPr>
                <w:ilvl w:val="0"/>
                <w:numId w:val="40"/>
              </w:numPr>
              <w:rPr>
                <w:rFonts w:ascii="Arial" w:hAnsi="Arial" w:cs="Arial"/>
              </w:rPr>
            </w:pPr>
            <w:r w:rsidRPr="00781012">
              <w:rPr>
                <w:rFonts w:ascii="Arial" w:hAnsi="Arial" w:cs="Arial"/>
              </w:rPr>
              <w:t>Internal Audit Progress Report</w:t>
            </w:r>
          </w:p>
          <w:p w:rsidR="00F75874" w:rsidRDefault="00F75874" w:rsidP="00F75874">
            <w:pPr>
              <w:numPr>
                <w:ilvl w:val="0"/>
                <w:numId w:val="40"/>
              </w:numPr>
              <w:rPr>
                <w:rFonts w:ascii="Arial" w:hAnsi="Arial" w:cs="Arial"/>
              </w:rPr>
            </w:pPr>
            <w:r w:rsidRPr="00781012">
              <w:rPr>
                <w:rFonts w:ascii="Arial" w:hAnsi="Arial" w:cs="Arial"/>
              </w:rPr>
              <w:t xml:space="preserve">Internal Audit Draft plan for </w:t>
            </w:r>
            <w:r>
              <w:rPr>
                <w:rFonts w:ascii="Arial" w:hAnsi="Arial" w:cs="Arial"/>
              </w:rPr>
              <w:t>2016/17</w:t>
            </w:r>
            <w:r w:rsidRPr="00781012">
              <w:rPr>
                <w:rFonts w:ascii="Arial" w:hAnsi="Arial" w:cs="Arial"/>
              </w:rPr>
              <w:t xml:space="preserve"> for approval</w:t>
            </w:r>
          </w:p>
          <w:p w:rsidR="00F75874" w:rsidRPr="00781012" w:rsidRDefault="00F75874" w:rsidP="00F75874">
            <w:pPr>
              <w:numPr>
                <w:ilvl w:val="0"/>
                <w:numId w:val="40"/>
              </w:numPr>
              <w:rPr>
                <w:rFonts w:ascii="Arial" w:hAnsi="Arial" w:cs="Arial"/>
              </w:rPr>
            </w:pPr>
            <w:r>
              <w:rPr>
                <w:rFonts w:ascii="Arial" w:hAnsi="Arial" w:cs="Arial"/>
              </w:rPr>
              <w:t>Internal Audit Annual Report*</w:t>
            </w:r>
          </w:p>
          <w:p w:rsidR="00F75874" w:rsidRDefault="00F75874" w:rsidP="00F75874">
            <w:pPr>
              <w:numPr>
                <w:ilvl w:val="0"/>
                <w:numId w:val="40"/>
              </w:numPr>
              <w:rPr>
                <w:rFonts w:ascii="Arial" w:hAnsi="Arial" w:cs="Arial"/>
              </w:rPr>
            </w:pPr>
            <w:r w:rsidRPr="00781012">
              <w:rPr>
                <w:rFonts w:ascii="Arial" w:hAnsi="Arial" w:cs="Arial"/>
              </w:rPr>
              <w:t>External Audit</w:t>
            </w:r>
          </w:p>
          <w:p w:rsidR="00F75874" w:rsidRDefault="00F75874" w:rsidP="00F75874">
            <w:pPr>
              <w:numPr>
                <w:ilvl w:val="0"/>
                <w:numId w:val="41"/>
              </w:numPr>
              <w:rPr>
                <w:rFonts w:ascii="Arial" w:hAnsi="Arial" w:cs="Arial"/>
              </w:rPr>
            </w:pPr>
            <w:r w:rsidRPr="00781012">
              <w:rPr>
                <w:rFonts w:ascii="Arial" w:hAnsi="Arial" w:cs="Arial"/>
              </w:rPr>
              <w:t>Standing Committee Annual Reports</w:t>
            </w:r>
            <w:r>
              <w:rPr>
                <w:rFonts w:ascii="Arial" w:hAnsi="Arial" w:cs="Arial"/>
              </w:rPr>
              <w:t xml:space="preserve"> (Draft)</w:t>
            </w:r>
          </w:p>
          <w:p w:rsidR="00F75874" w:rsidRPr="00781012" w:rsidRDefault="00F75874" w:rsidP="00F75874">
            <w:pPr>
              <w:numPr>
                <w:ilvl w:val="0"/>
                <w:numId w:val="41"/>
              </w:numPr>
              <w:rPr>
                <w:rFonts w:ascii="Arial" w:hAnsi="Arial" w:cs="Arial"/>
              </w:rPr>
            </w:pPr>
            <w:r w:rsidRPr="00781012">
              <w:rPr>
                <w:rFonts w:ascii="Arial" w:hAnsi="Arial" w:cs="Arial"/>
              </w:rPr>
              <w:t>Information Governance Annual Report</w:t>
            </w:r>
          </w:p>
          <w:p w:rsidR="00F75874" w:rsidRPr="006D19F9" w:rsidRDefault="00F75874" w:rsidP="00F75874">
            <w:pPr>
              <w:numPr>
                <w:ilvl w:val="0"/>
                <w:numId w:val="41"/>
              </w:numPr>
              <w:rPr>
                <w:rFonts w:ascii="Arial" w:hAnsi="Arial" w:cs="Arial"/>
              </w:rPr>
            </w:pPr>
            <w:r w:rsidRPr="00781012">
              <w:rPr>
                <w:rFonts w:ascii="Arial" w:hAnsi="Arial" w:cs="Arial"/>
              </w:rPr>
              <w:t>Risk Management Annual Report</w:t>
            </w:r>
          </w:p>
          <w:p w:rsidR="00F75874" w:rsidRPr="00781012" w:rsidRDefault="00F75874" w:rsidP="00F75874">
            <w:pPr>
              <w:numPr>
                <w:ilvl w:val="0"/>
                <w:numId w:val="40"/>
              </w:numPr>
              <w:rPr>
                <w:rFonts w:ascii="Arial" w:hAnsi="Arial" w:cs="Arial"/>
              </w:rPr>
            </w:pPr>
            <w:r w:rsidRPr="00781012">
              <w:rPr>
                <w:rFonts w:ascii="Arial" w:hAnsi="Arial" w:cs="Arial"/>
              </w:rPr>
              <w:t>Accounting Policies for approval*</w:t>
            </w:r>
          </w:p>
          <w:p w:rsidR="00F75874" w:rsidRPr="00781012" w:rsidRDefault="00F75874" w:rsidP="00F75874">
            <w:pPr>
              <w:numPr>
                <w:ilvl w:val="0"/>
                <w:numId w:val="40"/>
              </w:numPr>
              <w:rPr>
                <w:rFonts w:ascii="Arial" w:hAnsi="Arial" w:cs="Arial"/>
              </w:rPr>
            </w:pPr>
            <w:r w:rsidRPr="00781012">
              <w:rPr>
                <w:rFonts w:ascii="Arial" w:hAnsi="Arial" w:cs="Arial"/>
              </w:rPr>
              <w:t>Fraud update</w:t>
            </w:r>
          </w:p>
          <w:p w:rsidR="00F75874" w:rsidRDefault="00F75874" w:rsidP="00F75874">
            <w:pPr>
              <w:numPr>
                <w:ilvl w:val="0"/>
                <w:numId w:val="40"/>
              </w:numPr>
              <w:rPr>
                <w:rFonts w:ascii="Arial" w:hAnsi="Arial" w:cs="Arial"/>
              </w:rPr>
            </w:pPr>
            <w:r w:rsidRPr="00781012">
              <w:rPr>
                <w:rFonts w:ascii="Arial" w:hAnsi="Arial" w:cs="Arial"/>
              </w:rPr>
              <w:t>Risk update</w:t>
            </w:r>
          </w:p>
          <w:p w:rsidR="00F75874" w:rsidRPr="00781012" w:rsidRDefault="00F75874" w:rsidP="00F75874">
            <w:pPr>
              <w:numPr>
                <w:ilvl w:val="0"/>
                <w:numId w:val="40"/>
              </w:numPr>
              <w:rPr>
                <w:rFonts w:ascii="Arial" w:hAnsi="Arial" w:cs="Arial"/>
              </w:rPr>
            </w:pPr>
            <w:r>
              <w:rPr>
                <w:rFonts w:ascii="Arial" w:hAnsi="Arial" w:cs="Arial"/>
              </w:rPr>
              <w:t>Board Risk Register</w:t>
            </w:r>
          </w:p>
          <w:p w:rsidR="00F75874" w:rsidRDefault="00F75874" w:rsidP="00F75874">
            <w:pPr>
              <w:numPr>
                <w:ilvl w:val="0"/>
                <w:numId w:val="40"/>
              </w:numPr>
              <w:rPr>
                <w:rFonts w:ascii="Arial" w:hAnsi="Arial" w:cs="Arial"/>
              </w:rPr>
            </w:pPr>
            <w:r w:rsidRPr="00781012">
              <w:rPr>
                <w:rFonts w:ascii="Arial" w:hAnsi="Arial" w:cs="Arial"/>
              </w:rPr>
              <w:t>Governance statement for approval (to include in annual accounts)*</w:t>
            </w:r>
          </w:p>
          <w:p w:rsidR="00F75874" w:rsidRDefault="00F75874" w:rsidP="00F75874">
            <w:pPr>
              <w:numPr>
                <w:ilvl w:val="0"/>
                <w:numId w:val="40"/>
              </w:numPr>
              <w:rPr>
                <w:rFonts w:ascii="Arial" w:hAnsi="Arial" w:cs="Arial"/>
              </w:rPr>
            </w:pPr>
            <w:r w:rsidRPr="00781012">
              <w:rPr>
                <w:rFonts w:ascii="Arial" w:hAnsi="Arial" w:cs="Arial"/>
              </w:rPr>
              <w:t xml:space="preserve">update on Audit </w:t>
            </w:r>
            <w:smartTag w:uri="urn:schemas-microsoft-com:office:smarttags" w:element="country-region">
              <w:smartTag w:uri="urn:schemas-microsoft-com:office:smarttags" w:element="place">
                <w:r w:rsidRPr="00781012">
                  <w:rPr>
                    <w:rFonts w:ascii="Arial" w:hAnsi="Arial" w:cs="Arial"/>
                  </w:rPr>
                  <w:t>Scotland</w:t>
                </w:r>
              </w:smartTag>
            </w:smartTag>
            <w:r w:rsidRPr="00781012">
              <w:rPr>
                <w:rFonts w:ascii="Arial" w:hAnsi="Arial" w:cs="Arial"/>
              </w:rPr>
              <w:t xml:space="preserve"> reports</w:t>
            </w:r>
          </w:p>
          <w:p w:rsidR="00F75874" w:rsidRDefault="00F75874" w:rsidP="00F75874">
            <w:pPr>
              <w:numPr>
                <w:ilvl w:val="0"/>
                <w:numId w:val="40"/>
              </w:numPr>
              <w:rPr>
                <w:rFonts w:ascii="Arial" w:hAnsi="Arial" w:cs="Arial"/>
              </w:rPr>
            </w:pPr>
            <w:r w:rsidRPr="00781012">
              <w:rPr>
                <w:rFonts w:ascii="Arial" w:hAnsi="Arial" w:cs="Arial"/>
              </w:rPr>
              <w:t>Draft annual report for committee</w:t>
            </w:r>
          </w:p>
          <w:p w:rsidR="00F75874" w:rsidRDefault="00F75874" w:rsidP="00F75874">
            <w:pPr>
              <w:numPr>
                <w:ilvl w:val="0"/>
                <w:numId w:val="39"/>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F75874" w:rsidRPr="00C67102" w:rsidRDefault="00F75874" w:rsidP="00F75874">
            <w:pPr>
              <w:numPr>
                <w:ilvl w:val="0"/>
                <w:numId w:val="39"/>
              </w:numPr>
              <w:rPr>
                <w:rFonts w:ascii="Arial" w:hAnsi="Arial" w:cs="Arial"/>
              </w:rPr>
            </w:pPr>
            <w:r>
              <w:rPr>
                <w:rFonts w:ascii="Arial" w:hAnsi="Arial" w:cs="Arial"/>
              </w:rPr>
              <w:t>Update on expansion programme</w:t>
            </w:r>
          </w:p>
        </w:tc>
      </w:tr>
      <w:tr w:rsidR="00F75874" w:rsidTr="00F75874">
        <w:tc>
          <w:tcPr>
            <w:tcW w:w="2840" w:type="dxa"/>
          </w:tcPr>
          <w:p w:rsidR="00F75874" w:rsidRPr="00781012" w:rsidRDefault="00F75874" w:rsidP="00F75874">
            <w:pPr>
              <w:rPr>
                <w:rFonts w:ascii="Arial" w:hAnsi="Arial" w:cs="Arial"/>
              </w:rPr>
            </w:pPr>
            <w:r w:rsidRPr="00781012">
              <w:rPr>
                <w:rFonts w:ascii="Arial" w:hAnsi="Arial" w:cs="Arial"/>
              </w:rPr>
              <w:t>Summer meeting –</w:t>
            </w:r>
          </w:p>
          <w:p w:rsidR="00F75874" w:rsidRPr="00781012" w:rsidRDefault="00F75874" w:rsidP="00F75874">
            <w:pPr>
              <w:rPr>
                <w:rFonts w:ascii="Arial" w:hAnsi="Arial" w:cs="Arial"/>
              </w:rPr>
            </w:pPr>
            <w:r w:rsidRPr="00781012">
              <w:rPr>
                <w:rFonts w:ascii="Arial" w:hAnsi="Arial" w:cs="Arial"/>
              </w:rPr>
              <w:t>early June</w:t>
            </w:r>
          </w:p>
        </w:tc>
        <w:tc>
          <w:tcPr>
            <w:tcW w:w="5008" w:type="dxa"/>
          </w:tcPr>
          <w:p w:rsidR="00F75874" w:rsidRPr="00781012" w:rsidRDefault="00F75874" w:rsidP="00F75874">
            <w:pPr>
              <w:numPr>
                <w:ilvl w:val="0"/>
                <w:numId w:val="41"/>
              </w:numPr>
              <w:rPr>
                <w:rFonts w:ascii="Arial" w:hAnsi="Arial" w:cs="Arial"/>
              </w:rPr>
            </w:pPr>
            <w:r w:rsidRPr="00781012">
              <w:rPr>
                <w:rFonts w:ascii="Arial" w:hAnsi="Arial" w:cs="Arial"/>
              </w:rPr>
              <w:t>External Audit Annual Report with opinion</w:t>
            </w:r>
          </w:p>
          <w:p w:rsidR="00F75874" w:rsidRPr="00781012" w:rsidRDefault="00F75874" w:rsidP="00F75874">
            <w:pPr>
              <w:numPr>
                <w:ilvl w:val="0"/>
                <w:numId w:val="41"/>
              </w:numPr>
              <w:rPr>
                <w:rFonts w:ascii="Arial" w:hAnsi="Arial" w:cs="Arial"/>
              </w:rPr>
            </w:pPr>
            <w:r>
              <w:rPr>
                <w:rFonts w:ascii="Arial" w:hAnsi="Arial" w:cs="Arial"/>
              </w:rPr>
              <w:t>Annual</w:t>
            </w:r>
            <w:r w:rsidRPr="00781012">
              <w:rPr>
                <w:rFonts w:ascii="Arial" w:hAnsi="Arial" w:cs="Arial"/>
              </w:rPr>
              <w:t xml:space="preserve"> report and Accounts</w:t>
            </w:r>
          </w:p>
          <w:p w:rsidR="00F75874" w:rsidRDefault="00F75874" w:rsidP="00F75874">
            <w:pPr>
              <w:numPr>
                <w:ilvl w:val="0"/>
                <w:numId w:val="41"/>
              </w:numPr>
              <w:rPr>
                <w:rFonts w:ascii="Arial" w:hAnsi="Arial" w:cs="Arial"/>
              </w:rPr>
            </w:pPr>
            <w:r w:rsidRPr="00781012">
              <w:rPr>
                <w:rFonts w:ascii="Arial" w:hAnsi="Arial" w:cs="Arial"/>
              </w:rPr>
              <w:t xml:space="preserve">Statement of Assurance </w:t>
            </w:r>
          </w:p>
          <w:p w:rsidR="00F75874" w:rsidRPr="00781012" w:rsidRDefault="00F75874" w:rsidP="00F75874">
            <w:pPr>
              <w:numPr>
                <w:ilvl w:val="0"/>
                <w:numId w:val="41"/>
              </w:numPr>
              <w:rPr>
                <w:rFonts w:ascii="Arial" w:hAnsi="Arial" w:cs="Arial"/>
              </w:rPr>
            </w:pPr>
            <w:r>
              <w:rPr>
                <w:rFonts w:ascii="Arial" w:hAnsi="Arial" w:cs="Arial"/>
              </w:rPr>
              <w:t>Final Annual Report for the committee.</w:t>
            </w:r>
          </w:p>
          <w:p w:rsidR="00F75874" w:rsidRDefault="00F75874" w:rsidP="00F75874">
            <w:pPr>
              <w:numPr>
                <w:ilvl w:val="0"/>
                <w:numId w:val="41"/>
              </w:numPr>
              <w:rPr>
                <w:rFonts w:ascii="Arial" w:hAnsi="Arial" w:cs="Arial"/>
              </w:rPr>
            </w:pPr>
            <w:r>
              <w:rPr>
                <w:rFonts w:ascii="Arial" w:hAnsi="Arial" w:cs="Arial"/>
              </w:rPr>
              <w:t>P</w:t>
            </w:r>
            <w:r w:rsidRPr="00781012">
              <w:rPr>
                <w:rFonts w:ascii="Arial" w:hAnsi="Arial" w:cs="Arial"/>
              </w:rPr>
              <w:t xml:space="preserve">roactive fraud plan for year </w:t>
            </w:r>
          </w:p>
          <w:p w:rsidR="00F75874" w:rsidRPr="00781012" w:rsidRDefault="00F75874" w:rsidP="00F75874">
            <w:pPr>
              <w:numPr>
                <w:ilvl w:val="0"/>
                <w:numId w:val="41"/>
              </w:numPr>
              <w:rPr>
                <w:rFonts w:ascii="Arial" w:hAnsi="Arial" w:cs="Arial"/>
              </w:rPr>
            </w:pPr>
            <w:r w:rsidRPr="00781012">
              <w:rPr>
                <w:rFonts w:ascii="Arial" w:hAnsi="Arial" w:cs="Arial"/>
              </w:rPr>
              <w:t>ISAE3402</w:t>
            </w:r>
            <w:r>
              <w:rPr>
                <w:rFonts w:ascii="Arial" w:hAnsi="Arial" w:cs="Arial"/>
              </w:rPr>
              <w:t xml:space="preserve"> </w:t>
            </w:r>
            <w:r w:rsidRPr="00781012">
              <w:rPr>
                <w:rFonts w:ascii="Arial" w:hAnsi="Arial" w:cs="Arial"/>
              </w:rPr>
              <w:t>– financial controls assurance</w:t>
            </w:r>
            <w:r>
              <w:rPr>
                <w:rFonts w:ascii="Arial" w:hAnsi="Arial" w:cs="Arial"/>
              </w:rPr>
              <w:t xml:space="preserve"> for National Single Instance</w:t>
            </w:r>
          </w:p>
          <w:p w:rsidR="00F75874" w:rsidRPr="00FD46DA" w:rsidRDefault="00F75874" w:rsidP="00F75874">
            <w:pPr>
              <w:numPr>
                <w:ilvl w:val="0"/>
                <w:numId w:val="39"/>
              </w:numPr>
              <w:rPr>
                <w:rFonts w:ascii="Arial" w:hAnsi="Arial" w:cs="Arial"/>
              </w:rPr>
            </w:pPr>
            <w:r w:rsidRPr="00781012">
              <w:rPr>
                <w:rFonts w:ascii="Arial" w:hAnsi="Arial" w:cs="Arial"/>
              </w:rPr>
              <w:t xml:space="preserve">Any other external assurance papers </w:t>
            </w:r>
            <w:r w:rsidRPr="00FD46DA">
              <w:rPr>
                <w:rFonts w:ascii="Arial" w:hAnsi="Arial" w:cs="Arial"/>
              </w:rPr>
              <w:t xml:space="preserve">Terms of Reference for committee </w:t>
            </w:r>
            <w:r>
              <w:rPr>
                <w:rFonts w:ascii="Arial" w:hAnsi="Arial" w:cs="Arial"/>
              </w:rPr>
              <w:t>– annual review</w:t>
            </w:r>
          </w:p>
          <w:p w:rsidR="00F75874" w:rsidRPr="00781012" w:rsidRDefault="00F75874" w:rsidP="00F75874">
            <w:pPr>
              <w:numPr>
                <w:ilvl w:val="0"/>
                <w:numId w:val="41"/>
              </w:numPr>
              <w:rPr>
                <w:rFonts w:ascii="Arial" w:hAnsi="Arial" w:cs="Arial"/>
              </w:rPr>
            </w:pPr>
            <w:r>
              <w:rPr>
                <w:rFonts w:ascii="Arial" w:hAnsi="Arial" w:cs="Arial"/>
              </w:rPr>
              <w:t>Work plan for committee for followin</w:t>
            </w:r>
            <w:r w:rsidRPr="00781012">
              <w:rPr>
                <w:rFonts w:ascii="Arial" w:hAnsi="Arial" w:cs="Arial"/>
              </w:rPr>
              <w:t xml:space="preserve">g year </w:t>
            </w:r>
          </w:p>
          <w:p w:rsidR="00F75874" w:rsidRPr="00781012" w:rsidRDefault="00F75874" w:rsidP="00F75874">
            <w:pPr>
              <w:numPr>
                <w:ilvl w:val="0"/>
                <w:numId w:val="41"/>
              </w:numPr>
              <w:rPr>
                <w:rFonts w:ascii="Arial" w:hAnsi="Arial" w:cs="Arial"/>
              </w:rPr>
            </w:pPr>
            <w:r w:rsidRPr="00781012">
              <w:rPr>
                <w:rFonts w:ascii="Arial" w:hAnsi="Arial" w:cs="Arial"/>
              </w:rPr>
              <w:t>Fraud update</w:t>
            </w:r>
          </w:p>
          <w:p w:rsidR="00F75874" w:rsidRDefault="00F75874" w:rsidP="00F75874">
            <w:pPr>
              <w:numPr>
                <w:ilvl w:val="0"/>
                <w:numId w:val="41"/>
              </w:numPr>
              <w:rPr>
                <w:rFonts w:ascii="Arial" w:hAnsi="Arial" w:cs="Arial"/>
              </w:rPr>
            </w:pPr>
            <w:r>
              <w:rPr>
                <w:rFonts w:ascii="Arial" w:hAnsi="Arial" w:cs="Arial"/>
              </w:rPr>
              <w:t xml:space="preserve">Enterprise </w:t>
            </w:r>
            <w:r w:rsidRPr="00781012">
              <w:rPr>
                <w:rFonts w:ascii="Arial" w:hAnsi="Arial" w:cs="Arial"/>
              </w:rPr>
              <w:t>Risk update</w:t>
            </w:r>
          </w:p>
          <w:p w:rsidR="00F75874" w:rsidRDefault="00F75874" w:rsidP="00F75874">
            <w:pPr>
              <w:numPr>
                <w:ilvl w:val="0"/>
                <w:numId w:val="41"/>
              </w:numPr>
              <w:rPr>
                <w:rFonts w:ascii="Arial" w:hAnsi="Arial" w:cs="Arial"/>
              </w:rPr>
            </w:pPr>
            <w:r>
              <w:rPr>
                <w:rFonts w:ascii="Arial" w:hAnsi="Arial" w:cs="Arial"/>
              </w:rPr>
              <w:t>Board Risk Register</w:t>
            </w:r>
          </w:p>
          <w:p w:rsidR="00F75874" w:rsidRDefault="00F75874" w:rsidP="00F75874">
            <w:pPr>
              <w:numPr>
                <w:ilvl w:val="0"/>
                <w:numId w:val="41"/>
              </w:numPr>
              <w:rPr>
                <w:rFonts w:ascii="Arial" w:hAnsi="Arial" w:cs="Arial"/>
              </w:rPr>
            </w:pPr>
            <w:r>
              <w:rPr>
                <w:rFonts w:ascii="Arial" w:hAnsi="Arial" w:cs="Arial"/>
              </w:rPr>
              <w:lastRenderedPageBreak/>
              <w:t xml:space="preserve">Endowments Annual Report and Accounts – for noting </w:t>
            </w:r>
          </w:p>
          <w:p w:rsidR="00F75874" w:rsidRPr="00781012" w:rsidRDefault="00F75874" w:rsidP="00F75874">
            <w:pPr>
              <w:numPr>
                <w:ilvl w:val="0"/>
                <w:numId w:val="41"/>
              </w:numPr>
              <w:rPr>
                <w:rFonts w:ascii="Arial" w:hAnsi="Arial" w:cs="Arial"/>
              </w:rPr>
            </w:pPr>
            <w:r>
              <w:rPr>
                <w:rFonts w:ascii="Arial" w:hAnsi="Arial" w:cs="Arial"/>
              </w:rPr>
              <w:t>Update on expansion programme</w:t>
            </w:r>
          </w:p>
        </w:tc>
      </w:tr>
    </w:tbl>
    <w:p w:rsidR="00605DAF" w:rsidRPr="009C05F4" w:rsidRDefault="00605DAF">
      <w:pPr>
        <w:jc w:val="both"/>
        <w:rPr>
          <w:rFonts w:ascii="Arial" w:hAnsi="Arial" w:cs="Arial"/>
          <w:sz w:val="24"/>
          <w:szCs w:val="24"/>
        </w:rPr>
      </w:pPr>
    </w:p>
    <w:p w:rsidR="00605DAF" w:rsidRPr="009C05F4" w:rsidRDefault="00605DAF">
      <w:pPr>
        <w:jc w:val="both"/>
        <w:rPr>
          <w:rFonts w:ascii="Arial" w:hAnsi="Arial" w:cs="Arial"/>
          <w:sz w:val="24"/>
          <w:szCs w:val="24"/>
        </w:rPr>
      </w:pPr>
      <w:r w:rsidRPr="009C05F4">
        <w:rPr>
          <w:rFonts w:ascii="Arial" w:hAnsi="Arial" w:cs="Arial"/>
          <w:sz w:val="24"/>
          <w:szCs w:val="24"/>
        </w:rPr>
        <w:t xml:space="preserve">The Chair of the Committee may convene additional meetings, </w:t>
      </w:r>
      <w:r w:rsidRPr="00F37D8F">
        <w:rPr>
          <w:rFonts w:ascii="Arial" w:hAnsi="Arial" w:cs="Arial"/>
          <w:sz w:val="24"/>
          <w:szCs w:val="24"/>
        </w:rPr>
        <w:t>as is felt necessary.</w:t>
      </w:r>
    </w:p>
    <w:p w:rsidR="00605DAF" w:rsidRPr="009C05F4" w:rsidRDefault="00605DAF">
      <w:pPr>
        <w:jc w:val="both"/>
        <w:rPr>
          <w:rFonts w:ascii="Arial" w:hAnsi="Arial" w:cs="Arial"/>
          <w:sz w:val="24"/>
          <w:szCs w:val="24"/>
        </w:rPr>
      </w:pPr>
    </w:p>
    <w:p w:rsidR="00605DAF" w:rsidRPr="009C05F4" w:rsidRDefault="00605DAF">
      <w:pPr>
        <w:jc w:val="both"/>
        <w:rPr>
          <w:rFonts w:ascii="Arial" w:hAnsi="Arial" w:cs="Arial"/>
          <w:sz w:val="24"/>
          <w:szCs w:val="24"/>
        </w:rPr>
      </w:pPr>
      <w:r w:rsidRPr="009C05F4">
        <w:rPr>
          <w:rFonts w:ascii="Arial" w:hAnsi="Arial" w:cs="Arial"/>
          <w:sz w:val="24"/>
          <w:szCs w:val="24"/>
        </w:rPr>
        <w:t>Meetings will normally be attended by those identified as regular attendees in point 2 above.</w:t>
      </w:r>
    </w:p>
    <w:p w:rsidR="00605DAF" w:rsidRPr="009C05F4" w:rsidRDefault="00605DAF">
      <w:pPr>
        <w:jc w:val="both"/>
        <w:rPr>
          <w:rFonts w:ascii="Arial" w:hAnsi="Arial" w:cs="Arial"/>
          <w:sz w:val="24"/>
          <w:szCs w:val="24"/>
        </w:rPr>
      </w:pPr>
    </w:p>
    <w:p w:rsidR="00605DAF" w:rsidRPr="00B77525" w:rsidRDefault="00605DAF">
      <w:pPr>
        <w:jc w:val="both"/>
        <w:rPr>
          <w:rFonts w:ascii="Arial" w:hAnsi="Arial" w:cs="Arial"/>
          <w:sz w:val="24"/>
          <w:szCs w:val="24"/>
        </w:rPr>
      </w:pPr>
      <w:r w:rsidRPr="00B77525">
        <w:rPr>
          <w:rFonts w:ascii="Arial" w:hAnsi="Arial" w:cs="Arial"/>
          <w:sz w:val="24"/>
          <w:szCs w:val="24"/>
        </w:rPr>
        <w:t>The Audit and Risk Committee may ask any other official of the organisation to attend to assist it with its discussions on particular matters.</w:t>
      </w:r>
    </w:p>
    <w:p w:rsidR="00605DAF" w:rsidRPr="00B77525" w:rsidRDefault="00605DAF">
      <w:pPr>
        <w:jc w:val="both"/>
        <w:rPr>
          <w:rFonts w:ascii="Arial" w:hAnsi="Arial" w:cs="Arial"/>
          <w:sz w:val="24"/>
          <w:szCs w:val="24"/>
        </w:rPr>
      </w:pPr>
    </w:p>
    <w:p w:rsidR="00605DAF" w:rsidRPr="00B77525" w:rsidRDefault="00605DAF">
      <w:pPr>
        <w:jc w:val="both"/>
        <w:rPr>
          <w:rFonts w:ascii="Arial" w:hAnsi="Arial" w:cs="Arial"/>
          <w:sz w:val="24"/>
          <w:szCs w:val="24"/>
        </w:rPr>
      </w:pPr>
      <w:r w:rsidRPr="00B77525">
        <w:rPr>
          <w:rFonts w:ascii="Arial" w:hAnsi="Arial" w:cs="Arial"/>
          <w:sz w:val="24"/>
          <w:szCs w:val="24"/>
        </w:rPr>
        <w:t>The Audit and Risk Committee may ask any or all of these who normally attend but who are not members to withdraw to facilitate open and frank discussion of particular matters.</w:t>
      </w:r>
    </w:p>
    <w:p w:rsidR="00605DAF" w:rsidRPr="00B77525" w:rsidRDefault="00605DAF">
      <w:pPr>
        <w:jc w:val="both"/>
        <w:rPr>
          <w:rFonts w:ascii="Arial" w:hAnsi="Arial" w:cs="Arial"/>
          <w:sz w:val="24"/>
          <w:szCs w:val="24"/>
        </w:rPr>
      </w:pPr>
    </w:p>
    <w:p w:rsidR="00605DAF" w:rsidRPr="00B77525" w:rsidRDefault="00605DAF">
      <w:pPr>
        <w:jc w:val="both"/>
        <w:rPr>
          <w:rFonts w:ascii="Arial" w:hAnsi="Arial" w:cs="Arial"/>
          <w:sz w:val="24"/>
          <w:szCs w:val="24"/>
        </w:rPr>
      </w:pPr>
      <w:r w:rsidRPr="00B77525">
        <w:rPr>
          <w:rFonts w:ascii="Arial" w:hAnsi="Arial" w:cs="Arial"/>
          <w:sz w:val="24"/>
          <w:szCs w:val="24"/>
        </w:rPr>
        <w:t>The Accountable Officer may ask the Audit and Risk Committee to convene further meetings to discuss particular issues on which the Accountable Officer wishes the committee’s advice, guidance or opinion.</w:t>
      </w:r>
    </w:p>
    <w:p w:rsidR="00605DAF" w:rsidRPr="00B77525" w:rsidRDefault="00605DAF">
      <w:pPr>
        <w:jc w:val="both"/>
        <w:rPr>
          <w:rFonts w:ascii="Arial" w:hAnsi="Arial" w:cs="Arial"/>
          <w:sz w:val="24"/>
          <w:szCs w:val="24"/>
        </w:rPr>
      </w:pPr>
    </w:p>
    <w:p w:rsidR="00605DAF" w:rsidRPr="00140144" w:rsidRDefault="00605DAF" w:rsidP="0047331D">
      <w:pPr>
        <w:pStyle w:val="Subtitle"/>
        <w:numPr>
          <w:ilvl w:val="0"/>
          <w:numId w:val="36"/>
        </w:numPr>
        <w:rPr>
          <w:rFonts w:ascii="Arial" w:hAnsi="Arial" w:cs="Arial"/>
          <w:sz w:val="24"/>
          <w:szCs w:val="24"/>
        </w:rPr>
      </w:pPr>
      <w:r w:rsidRPr="00140144">
        <w:rPr>
          <w:rFonts w:ascii="Arial" w:hAnsi="Arial" w:cs="Arial"/>
          <w:sz w:val="24"/>
          <w:szCs w:val="24"/>
        </w:rPr>
        <w:t>Reporting</w:t>
      </w:r>
    </w:p>
    <w:p w:rsidR="00605DAF" w:rsidRPr="00B77525" w:rsidRDefault="00605DAF">
      <w:pPr>
        <w:jc w:val="both"/>
        <w:rPr>
          <w:rFonts w:ascii="Arial" w:hAnsi="Arial" w:cs="Arial"/>
          <w:b/>
          <w:i/>
          <w:sz w:val="24"/>
          <w:szCs w:val="24"/>
        </w:rPr>
      </w:pPr>
    </w:p>
    <w:p w:rsidR="00605DAF" w:rsidRPr="00B77525" w:rsidRDefault="00605DAF" w:rsidP="004B1DF2">
      <w:pPr>
        <w:numPr>
          <w:ilvl w:val="0"/>
          <w:numId w:val="33"/>
        </w:numPr>
        <w:jc w:val="both"/>
        <w:rPr>
          <w:rFonts w:ascii="Arial" w:hAnsi="Arial" w:cs="Arial"/>
          <w:sz w:val="24"/>
          <w:szCs w:val="24"/>
        </w:rPr>
      </w:pPr>
      <w:r w:rsidRPr="00B77525">
        <w:rPr>
          <w:rFonts w:ascii="Arial" w:hAnsi="Arial" w:cs="Arial"/>
          <w:sz w:val="24"/>
          <w:szCs w:val="24"/>
        </w:rPr>
        <w:t>The Audit and Risk committee will formally report in writing to the Board and the Accountable Officer after each meeting.  This, typically, will be</w:t>
      </w:r>
      <w:r w:rsidRPr="009C05F4">
        <w:rPr>
          <w:rFonts w:ascii="Arial" w:hAnsi="Arial" w:cs="Arial"/>
          <w:sz w:val="24"/>
          <w:szCs w:val="24"/>
        </w:rPr>
        <w:t xml:space="preserve"> through the submission of Minutes of meetings but if necessary may </w:t>
      </w:r>
      <w:r w:rsidRPr="00B77525">
        <w:rPr>
          <w:rFonts w:ascii="Arial" w:hAnsi="Arial" w:cs="Arial"/>
          <w:sz w:val="24"/>
          <w:szCs w:val="24"/>
        </w:rPr>
        <w:t>include an additional report on individual matters of materiality.</w:t>
      </w:r>
    </w:p>
    <w:p w:rsidR="00605DAF" w:rsidRPr="00B77525" w:rsidRDefault="00605DAF" w:rsidP="004B1DF2">
      <w:pPr>
        <w:numPr>
          <w:ilvl w:val="0"/>
          <w:numId w:val="33"/>
        </w:numPr>
        <w:jc w:val="both"/>
        <w:rPr>
          <w:rFonts w:ascii="Arial" w:hAnsi="Arial" w:cs="Arial"/>
          <w:sz w:val="24"/>
          <w:szCs w:val="24"/>
        </w:rPr>
      </w:pPr>
      <w:r w:rsidRPr="00B77525">
        <w:rPr>
          <w:rFonts w:ascii="Arial" w:hAnsi="Arial" w:cs="Arial"/>
          <w:sz w:val="24"/>
          <w:szCs w:val="24"/>
        </w:rPr>
        <w:t>The Audit and Risk committee will provide to the Board and Accountable Officer with an Annual Report, timed to support the finalisation of the accounts and the Corporate Governance Statement, summarising its conclusions from the work it has done during the year.</w:t>
      </w:r>
    </w:p>
    <w:p w:rsidR="00605DAF" w:rsidRDefault="00605DAF" w:rsidP="004B1DF2">
      <w:pPr>
        <w:numPr>
          <w:ilvl w:val="0"/>
          <w:numId w:val="33"/>
        </w:numPr>
        <w:jc w:val="both"/>
        <w:rPr>
          <w:rFonts w:ascii="Arial" w:hAnsi="Arial" w:cs="Arial"/>
          <w:sz w:val="24"/>
          <w:szCs w:val="24"/>
        </w:rPr>
      </w:pPr>
      <w:r w:rsidRPr="009C05F4">
        <w:rPr>
          <w:rFonts w:ascii="Arial" w:hAnsi="Arial" w:cs="Arial"/>
          <w:sz w:val="24"/>
          <w:szCs w:val="24"/>
        </w:rPr>
        <w:t>Where the review of the terms of reference results in amendments, the revised Terms of Reference must be submitted to the Board for formal approval.</w:t>
      </w:r>
    </w:p>
    <w:p w:rsidR="00605DAF" w:rsidRPr="009C05F4" w:rsidRDefault="00605DAF" w:rsidP="004B1DF2">
      <w:pPr>
        <w:numPr>
          <w:ilvl w:val="0"/>
          <w:numId w:val="33"/>
        </w:numPr>
        <w:jc w:val="both"/>
        <w:rPr>
          <w:rFonts w:ascii="Arial" w:hAnsi="Arial" w:cs="Arial"/>
          <w:sz w:val="24"/>
          <w:szCs w:val="24"/>
        </w:rPr>
      </w:pPr>
      <w:r>
        <w:rPr>
          <w:rFonts w:ascii="Arial" w:hAnsi="Arial" w:cs="Arial"/>
          <w:sz w:val="24"/>
          <w:szCs w:val="24"/>
        </w:rPr>
        <w:t>The committee will approve at the start of each financial year a detailed work plan for approval by the Board.</w:t>
      </w:r>
    </w:p>
    <w:p w:rsidR="00605DAF" w:rsidRPr="009C05F4" w:rsidRDefault="00605DAF" w:rsidP="004B1DF2">
      <w:pPr>
        <w:numPr>
          <w:ilvl w:val="0"/>
          <w:numId w:val="33"/>
        </w:numPr>
        <w:jc w:val="both"/>
        <w:rPr>
          <w:rFonts w:ascii="Arial" w:hAnsi="Arial" w:cs="Arial"/>
          <w:sz w:val="24"/>
          <w:szCs w:val="24"/>
        </w:rPr>
      </w:pPr>
      <w:r w:rsidRPr="009C05F4">
        <w:rPr>
          <w:rFonts w:ascii="Arial" w:hAnsi="Arial" w:cs="Arial"/>
          <w:sz w:val="24"/>
          <w:szCs w:val="24"/>
        </w:rPr>
        <w:t>The committee annual report will inform the submission of the statement of assurance from the Committee to the Board at year-end.</w:t>
      </w:r>
    </w:p>
    <w:p w:rsidR="00605DAF" w:rsidRPr="009C05F4" w:rsidRDefault="00605DAF">
      <w:pPr>
        <w:jc w:val="both"/>
        <w:rPr>
          <w:rFonts w:ascii="Arial" w:hAnsi="Arial" w:cs="Arial"/>
          <w:sz w:val="24"/>
          <w:szCs w:val="24"/>
        </w:rPr>
      </w:pPr>
    </w:p>
    <w:p w:rsidR="00605DAF" w:rsidRPr="00140144" w:rsidRDefault="00605DAF" w:rsidP="0047331D">
      <w:pPr>
        <w:pStyle w:val="Subtitle"/>
        <w:numPr>
          <w:ilvl w:val="0"/>
          <w:numId w:val="36"/>
        </w:numPr>
        <w:rPr>
          <w:rFonts w:ascii="Arial" w:hAnsi="Arial" w:cs="Arial"/>
          <w:sz w:val="24"/>
          <w:szCs w:val="24"/>
        </w:rPr>
      </w:pPr>
      <w:r w:rsidRPr="00140144">
        <w:rPr>
          <w:rFonts w:ascii="Arial" w:hAnsi="Arial" w:cs="Arial"/>
          <w:sz w:val="24"/>
          <w:szCs w:val="24"/>
        </w:rPr>
        <w:t>Responsibilities/Remit</w:t>
      </w:r>
    </w:p>
    <w:p w:rsidR="00605DAF" w:rsidRPr="009C05F4" w:rsidRDefault="00605DAF">
      <w:pPr>
        <w:jc w:val="both"/>
        <w:rPr>
          <w:rFonts w:ascii="Arial" w:hAnsi="Arial" w:cs="Arial"/>
          <w:sz w:val="24"/>
          <w:szCs w:val="24"/>
        </w:rPr>
      </w:pPr>
    </w:p>
    <w:p w:rsidR="00605DAF" w:rsidRPr="009C05F4" w:rsidRDefault="00605DAF" w:rsidP="001F3196">
      <w:pPr>
        <w:jc w:val="both"/>
        <w:rPr>
          <w:rFonts w:ascii="Arial" w:hAnsi="Arial" w:cs="Arial"/>
          <w:sz w:val="24"/>
          <w:szCs w:val="24"/>
        </w:rPr>
      </w:pPr>
      <w:r w:rsidRPr="009C05F4">
        <w:rPr>
          <w:rFonts w:ascii="Arial" w:hAnsi="Arial" w:cs="Arial"/>
          <w:sz w:val="24"/>
          <w:szCs w:val="24"/>
        </w:rPr>
        <w:t>The Committee has responsibility for ensuring that the Board’s activities are within the guidelines for corporate governance within the NHS and that an effective internal control system is maintained.  The duties of the Audit Committee are in line with the NHS Audit Committee Handbook and are detailed below.  The audit committee will advise the Board and the Accountable Officer on:</w:t>
      </w:r>
    </w:p>
    <w:p w:rsidR="00605DAF" w:rsidRPr="009C05F4" w:rsidRDefault="00605DAF" w:rsidP="001F3196">
      <w:pPr>
        <w:jc w:val="both"/>
        <w:rPr>
          <w:rFonts w:ascii="Arial" w:hAnsi="Arial" w:cs="Arial"/>
          <w:sz w:val="24"/>
          <w:szCs w:val="24"/>
        </w:rPr>
      </w:pPr>
    </w:p>
    <w:p w:rsidR="00605DAF" w:rsidRDefault="00605DAF" w:rsidP="001F3196">
      <w:pPr>
        <w:numPr>
          <w:ilvl w:val="0"/>
          <w:numId w:val="34"/>
        </w:numPr>
        <w:jc w:val="both"/>
        <w:rPr>
          <w:rFonts w:ascii="Arial" w:hAnsi="Arial" w:cs="Arial"/>
          <w:sz w:val="24"/>
          <w:szCs w:val="24"/>
        </w:rPr>
      </w:pPr>
      <w:r w:rsidRPr="009C05F4">
        <w:rPr>
          <w:rFonts w:ascii="Arial" w:hAnsi="Arial" w:cs="Arial"/>
          <w:sz w:val="24"/>
          <w:szCs w:val="24"/>
        </w:rPr>
        <w:t xml:space="preserve">The strategic process for risk, control and governance and the Corporate Governance Statement; </w:t>
      </w:r>
    </w:p>
    <w:p w:rsidR="00605DAF" w:rsidRPr="00B77525" w:rsidRDefault="00605DAF" w:rsidP="001F3196">
      <w:pPr>
        <w:numPr>
          <w:ilvl w:val="0"/>
          <w:numId w:val="34"/>
        </w:numPr>
        <w:jc w:val="both"/>
        <w:rPr>
          <w:rFonts w:ascii="Arial" w:hAnsi="Arial" w:cs="Arial"/>
          <w:sz w:val="24"/>
          <w:szCs w:val="24"/>
        </w:rPr>
      </w:pPr>
      <w:r w:rsidRPr="00B77525">
        <w:rPr>
          <w:rFonts w:ascii="Arial" w:hAnsi="Arial" w:cs="Arial"/>
          <w:sz w:val="24"/>
          <w:szCs w:val="24"/>
        </w:rPr>
        <w:lastRenderedPageBreak/>
        <w:t>Independent scrutiny of the arrangements and action plans for the risk management processes which are in place within the Board including review of the Board Risk Register</w:t>
      </w:r>
      <w:r>
        <w:rPr>
          <w:rFonts w:ascii="Arial" w:hAnsi="Arial" w:cs="Arial"/>
          <w:sz w:val="24"/>
          <w:szCs w:val="24"/>
        </w:rPr>
        <w:t xml:space="preserve"> and updates provided from the work of the Strategic Risk Committee</w:t>
      </w:r>
      <w:r w:rsidRPr="00B77525">
        <w:rPr>
          <w:rFonts w:ascii="Arial" w:hAnsi="Arial" w:cs="Arial"/>
          <w:sz w:val="24"/>
          <w:szCs w:val="24"/>
        </w:rPr>
        <w:t>;</w:t>
      </w:r>
    </w:p>
    <w:p w:rsidR="00605DAF" w:rsidRPr="009C05F4" w:rsidRDefault="00605DAF" w:rsidP="001F3196">
      <w:pPr>
        <w:numPr>
          <w:ilvl w:val="0"/>
          <w:numId w:val="34"/>
        </w:numPr>
        <w:jc w:val="both"/>
        <w:rPr>
          <w:rFonts w:ascii="Arial" w:hAnsi="Arial" w:cs="Arial"/>
          <w:sz w:val="24"/>
          <w:szCs w:val="24"/>
        </w:rPr>
      </w:pPr>
      <w:r w:rsidRPr="009C05F4">
        <w:rPr>
          <w:rFonts w:ascii="Arial" w:hAnsi="Arial" w:cs="Arial"/>
          <w:sz w:val="24"/>
          <w:szCs w:val="24"/>
        </w:rPr>
        <w:t>The accounting policies, the accounts, and the annual report for the organisation, including the process f</w:t>
      </w:r>
      <w:r>
        <w:rPr>
          <w:rFonts w:ascii="Arial" w:hAnsi="Arial" w:cs="Arial"/>
          <w:sz w:val="24"/>
          <w:szCs w:val="24"/>
        </w:rPr>
        <w:t>or</w:t>
      </w:r>
      <w:r w:rsidRPr="009C05F4">
        <w:rPr>
          <w:rFonts w:ascii="Arial" w:hAnsi="Arial" w:cs="Arial"/>
          <w:sz w:val="24"/>
          <w:szCs w:val="24"/>
        </w:rPr>
        <w:t xml:space="preserve"> review of the accounts prior to submission to audit, levels of error identified, and the management</w:t>
      </w:r>
      <w:r>
        <w:rPr>
          <w:rFonts w:ascii="Arial" w:hAnsi="Arial" w:cs="Arial"/>
          <w:sz w:val="24"/>
          <w:szCs w:val="24"/>
        </w:rPr>
        <w:t>’</w:t>
      </w:r>
      <w:r w:rsidRPr="009C05F4">
        <w:rPr>
          <w:rFonts w:ascii="Arial" w:hAnsi="Arial" w:cs="Arial"/>
          <w:sz w:val="24"/>
          <w:szCs w:val="24"/>
        </w:rPr>
        <w:t>s letter of representation to the external auditors;</w:t>
      </w:r>
    </w:p>
    <w:p w:rsidR="00605DAF" w:rsidRPr="009C05F4" w:rsidRDefault="00605DAF" w:rsidP="001F3196">
      <w:pPr>
        <w:numPr>
          <w:ilvl w:val="0"/>
          <w:numId w:val="34"/>
        </w:numPr>
        <w:jc w:val="both"/>
        <w:rPr>
          <w:rFonts w:ascii="Arial" w:hAnsi="Arial" w:cs="Arial"/>
          <w:sz w:val="24"/>
          <w:szCs w:val="24"/>
        </w:rPr>
      </w:pPr>
      <w:r w:rsidRPr="009C05F4">
        <w:rPr>
          <w:rFonts w:ascii="Arial" w:hAnsi="Arial" w:cs="Arial"/>
          <w:sz w:val="24"/>
          <w:szCs w:val="24"/>
        </w:rPr>
        <w:t>The planned activity and results for both internal and external audit;</w:t>
      </w:r>
    </w:p>
    <w:p w:rsidR="00605DAF" w:rsidRPr="009C05F4" w:rsidRDefault="00605DAF" w:rsidP="001F3196">
      <w:pPr>
        <w:numPr>
          <w:ilvl w:val="0"/>
          <w:numId w:val="34"/>
        </w:numPr>
        <w:jc w:val="both"/>
        <w:rPr>
          <w:rFonts w:ascii="Arial" w:hAnsi="Arial" w:cs="Arial"/>
          <w:sz w:val="24"/>
          <w:szCs w:val="24"/>
        </w:rPr>
      </w:pPr>
      <w:r w:rsidRPr="009C05F4">
        <w:rPr>
          <w:rFonts w:ascii="Arial" w:hAnsi="Arial" w:cs="Arial"/>
          <w:sz w:val="24"/>
          <w:szCs w:val="24"/>
        </w:rPr>
        <w:t>The adequacy of management responses to issues identified by audit activity, including external audit’s management letter/report;</w:t>
      </w:r>
    </w:p>
    <w:p w:rsidR="00605DAF" w:rsidRPr="009C05F4" w:rsidRDefault="00605DAF" w:rsidP="001F3196">
      <w:pPr>
        <w:numPr>
          <w:ilvl w:val="0"/>
          <w:numId w:val="34"/>
        </w:numPr>
        <w:jc w:val="both"/>
        <w:rPr>
          <w:rFonts w:ascii="Arial" w:hAnsi="Arial" w:cs="Arial"/>
          <w:sz w:val="24"/>
          <w:szCs w:val="24"/>
        </w:rPr>
      </w:pPr>
      <w:r w:rsidRPr="009C05F4">
        <w:rPr>
          <w:rFonts w:ascii="Arial" w:hAnsi="Arial" w:cs="Arial"/>
          <w:sz w:val="24"/>
          <w:szCs w:val="24"/>
        </w:rPr>
        <w:t>The effectiveness of the internal control environment;</w:t>
      </w:r>
    </w:p>
    <w:p w:rsidR="00605DAF" w:rsidRPr="009C05F4" w:rsidRDefault="00605DAF" w:rsidP="001F3196">
      <w:pPr>
        <w:numPr>
          <w:ilvl w:val="0"/>
          <w:numId w:val="34"/>
        </w:numPr>
        <w:jc w:val="both"/>
        <w:rPr>
          <w:rFonts w:ascii="Arial" w:hAnsi="Arial" w:cs="Arial"/>
          <w:sz w:val="24"/>
          <w:szCs w:val="24"/>
        </w:rPr>
      </w:pPr>
      <w:r w:rsidRPr="009C05F4">
        <w:rPr>
          <w:rFonts w:ascii="Arial" w:hAnsi="Arial" w:cs="Arial"/>
          <w:sz w:val="24"/>
          <w:szCs w:val="24"/>
        </w:rPr>
        <w:t>Assurances relating</w:t>
      </w:r>
      <w:r>
        <w:rPr>
          <w:rFonts w:ascii="Arial" w:hAnsi="Arial" w:cs="Arial"/>
          <w:sz w:val="24"/>
          <w:szCs w:val="24"/>
        </w:rPr>
        <w:t xml:space="preserve"> to</w:t>
      </w:r>
      <w:r w:rsidRPr="009C05F4">
        <w:rPr>
          <w:rFonts w:ascii="Arial" w:hAnsi="Arial" w:cs="Arial"/>
          <w:sz w:val="24"/>
          <w:szCs w:val="24"/>
        </w:rPr>
        <w:t xml:space="preserve"> the corporate governance requirements of the Board; </w:t>
      </w:r>
    </w:p>
    <w:p w:rsidR="00605DAF" w:rsidRPr="009C05F4" w:rsidRDefault="00605DAF" w:rsidP="001F3196">
      <w:pPr>
        <w:numPr>
          <w:ilvl w:val="0"/>
          <w:numId w:val="34"/>
        </w:numPr>
        <w:jc w:val="both"/>
        <w:rPr>
          <w:rFonts w:ascii="Arial" w:hAnsi="Arial" w:cs="Arial"/>
          <w:sz w:val="24"/>
          <w:szCs w:val="24"/>
        </w:rPr>
      </w:pPr>
      <w:r w:rsidRPr="009C05F4">
        <w:rPr>
          <w:rFonts w:ascii="Arial" w:hAnsi="Arial" w:cs="Arial"/>
          <w:sz w:val="24"/>
          <w:szCs w:val="24"/>
        </w:rPr>
        <w:t xml:space="preserve">Proposals for tendering for internal audit services or for the purchase of non-audit services from contractors who provide audit services; </w:t>
      </w:r>
    </w:p>
    <w:p w:rsidR="00605DAF" w:rsidRPr="009C05F4" w:rsidRDefault="00605DAF" w:rsidP="001F3196">
      <w:pPr>
        <w:numPr>
          <w:ilvl w:val="0"/>
          <w:numId w:val="34"/>
        </w:numPr>
        <w:jc w:val="both"/>
        <w:rPr>
          <w:rFonts w:ascii="Arial" w:hAnsi="Arial" w:cs="Arial"/>
          <w:sz w:val="24"/>
          <w:szCs w:val="24"/>
        </w:rPr>
      </w:pPr>
      <w:r w:rsidRPr="009C05F4">
        <w:rPr>
          <w:rFonts w:ascii="Arial" w:hAnsi="Arial" w:cs="Arial"/>
          <w:sz w:val="24"/>
          <w:szCs w:val="24"/>
        </w:rPr>
        <w:t>Anti-fraud policies, whistle-blowing processes and the arrangements for special investigations; and</w:t>
      </w:r>
    </w:p>
    <w:p w:rsidR="00605DAF" w:rsidRPr="009C05F4" w:rsidRDefault="00605DAF" w:rsidP="001F3196">
      <w:pPr>
        <w:numPr>
          <w:ilvl w:val="0"/>
          <w:numId w:val="34"/>
        </w:numPr>
        <w:jc w:val="both"/>
        <w:rPr>
          <w:rFonts w:ascii="Arial" w:hAnsi="Arial" w:cs="Arial"/>
          <w:sz w:val="24"/>
          <w:szCs w:val="24"/>
        </w:rPr>
      </w:pPr>
      <w:r w:rsidRPr="009C05F4">
        <w:rPr>
          <w:rFonts w:ascii="Arial" w:hAnsi="Arial" w:cs="Arial"/>
          <w:sz w:val="24"/>
          <w:szCs w:val="24"/>
        </w:rPr>
        <w:t xml:space="preserve">The acceptability of any proposed changes to the standing orders, </w:t>
      </w:r>
      <w:r>
        <w:rPr>
          <w:rFonts w:ascii="Arial" w:hAnsi="Arial" w:cs="Arial"/>
          <w:sz w:val="24"/>
          <w:szCs w:val="24"/>
        </w:rPr>
        <w:t xml:space="preserve">the </w:t>
      </w:r>
      <w:r w:rsidRPr="009C05F4">
        <w:rPr>
          <w:rFonts w:ascii="Arial" w:hAnsi="Arial" w:cs="Arial"/>
          <w:sz w:val="24"/>
          <w:szCs w:val="24"/>
        </w:rPr>
        <w:t xml:space="preserve">scheme of delegation </w:t>
      </w:r>
      <w:r>
        <w:rPr>
          <w:rFonts w:ascii="Arial" w:hAnsi="Arial" w:cs="Arial"/>
          <w:sz w:val="24"/>
          <w:szCs w:val="24"/>
        </w:rPr>
        <w:t>and</w:t>
      </w:r>
      <w:r w:rsidRPr="009C05F4">
        <w:rPr>
          <w:rFonts w:ascii="Arial" w:hAnsi="Arial" w:cs="Arial"/>
          <w:sz w:val="24"/>
          <w:szCs w:val="24"/>
        </w:rPr>
        <w:t xml:space="preserve"> the standing financial instructions.</w:t>
      </w:r>
    </w:p>
    <w:p w:rsidR="00605DAF" w:rsidRDefault="00605DAF" w:rsidP="00FC0CE7">
      <w:pPr>
        <w:jc w:val="both"/>
        <w:rPr>
          <w:rFonts w:ascii="Arial" w:hAnsi="Arial" w:cs="Arial"/>
          <w:sz w:val="24"/>
          <w:szCs w:val="24"/>
        </w:rPr>
      </w:pPr>
    </w:p>
    <w:p w:rsidR="00605DAF" w:rsidRDefault="00605DAF" w:rsidP="00FC0CE7">
      <w:pPr>
        <w:jc w:val="both"/>
        <w:rPr>
          <w:rFonts w:ascii="Arial" w:hAnsi="Arial" w:cs="Arial"/>
          <w:sz w:val="24"/>
          <w:szCs w:val="24"/>
        </w:rPr>
      </w:pPr>
      <w:r w:rsidRPr="009C05F4">
        <w:rPr>
          <w:rFonts w:ascii="Arial" w:hAnsi="Arial" w:cs="Arial"/>
          <w:sz w:val="24"/>
          <w:szCs w:val="24"/>
        </w:rPr>
        <w:t>The audit committee will also periodically review its own effectiveness and support the results of the review to the Board and Accountable Officer.</w:t>
      </w:r>
    </w:p>
    <w:p w:rsidR="00605DAF" w:rsidRPr="009C05F4" w:rsidRDefault="00605DAF">
      <w:pPr>
        <w:jc w:val="both"/>
        <w:rPr>
          <w:rFonts w:ascii="Arial" w:hAnsi="Arial" w:cs="Arial"/>
          <w:sz w:val="24"/>
          <w:szCs w:val="24"/>
        </w:rPr>
      </w:pPr>
    </w:p>
    <w:p w:rsidR="00605DAF" w:rsidRPr="00140144" w:rsidRDefault="00605DAF" w:rsidP="0047331D">
      <w:pPr>
        <w:pStyle w:val="Subtitle"/>
        <w:numPr>
          <w:ilvl w:val="0"/>
          <w:numId w:val="36"/>
        </w:numPr>
        <w:rPr>
          <w:rFonts w:ascii="Arial" w:hAnsi="Arial" w:cs="Arial"/>
          <w:sz w:val="24"/>
          <w:szCs w:val="24"/>
        </w:rPr>
      </w:pPr>
      <w:r w:rsidRPr="00140144">
        <w:rPr>
          <w:rFonts w:ascii="Arial" w:hAnsi="Arial" w:cs="Arial"/>
          <w:sz w:val="24"/>
          <w:szCs w:val="24"/>
        </w:rPr>
        <w:t>Rights</w:t>
      </w:r>
    </w:p>
    <w:p w:rsidR="00605DAF" w:rsidRPr="009C05F4" w:rsidRDefault="00605DAF" w:rsidP="009833A6">
      <w:pPr>
        <w:jc w:val="both"/>
        <w:rPr>
          <w:rFonts w:ascii="Arial" w:hAnsi="Arial" w:cs="Arial"/>
          <w:b/>
          <w:i/>
          <w:sz w:val="24"/>
          <w:szCs w:val="24"/>
        </w:rPr>
      </w:pPr>
    </w:p>
    <w:p w:rsidR="00605DAF" w:rsidRPr="009C05F4" w:rsidRDefault="00605DAF" w:rsidP="009833A6">
      <w:pPr>
        <w:jc w:val="both"/>
        <w:rPr>
          <w:rFonts w:ascii="Arial" w:hAnsi="Arial" w:cs="Arial"/>
          <w:sz w:val="24"/>
          <w:szCs w:val="24"/>
        </w:rPr>
      </w:pPr>
      <w:r>
        <w:rPr>
          <w:rFonts w:ascii="Arial" w:hAnsi="Arial" w:cs="Arial"/>
          <w:sz w:val="24"/>
          <w:szCs w:val="24"/>
        </w:rPr>
        <w:t>The A</w:t>
      </w:r>
      <w:r w:rsidRPr="009C05F4">
        <w:rPr>
          <w:rFonts w:ascii="Arial" w:hAnsi="Arial" w:cs="Arial"/>
          <w:sz w:val="24"/>
          <w:szCs w:val="24"/>
        </w:rPr>
        <w:t>udit</w:t>
      </w:r>
      <w:r>
        <w:rPr>
          <w:rFonts w:ascii="Arial" w:hAnsi="Arial" w:cs="Arial"/>
          <w:sz w:val="24"/>
          <w:szCs w:val="24"/>
        </w:rPr>
        <w:t xml:space="preserve"> and Risk</w:t>
      </w:r>
      <w:r w:rsidRPr="009C05F4">
        <w:rPr>
          <w:rFonts w:ascii="Arial" w:hAnsi="Arial" w:cs="Arial"/>
          <w:sz w:val="24"/>
          <w:szCs w:val="24"/>
        </w:rPr>
        <w:t xml:space="preserve"> committee may:</w:t>
      </w:r>
    </w:p>
    <w:p w:rsidR="00605DAF" w:rsidRPr="009C05F4" w:rsidRDefault="00605DAF" w:rsidP="009833A6">
      <w:pPr>
        <w:jc w:val="both"/>
        <w:rPr>
          <w:rFonts w:ascii="Arial" w:hAnsi="Arial" w:cs="Arial"/>
          <w:sz w:val="24"/>
          <w:szCs w:val="24"/>
        </w:rPr>
      </w:pPr>
    </w:p>
    <w:p w:rsidR="00605DAF" w:rsidRPr="009C05F4" w:rsidRDefault="00605DAF" w:rsidP="009833A6">
      <w:pPr>
        <w:numPr>
          <w:ilvl w:val="0"/>
          <w:numId w:val="35"/>
        </w:numPr>
        <w:jc w:val="both"/>
        <w:rPr>
          <w:rFonts w:ascii="Arial" w:hAnsi="Arial" w:cs="Arial"/>
          <w:sz w:val="24"/>
          <w:szCs w:val="24"/>
        </w:rPr>
      </w:pPr>
      <w:r w:rsidRPr="009C05F4">
        <w:rPr>
          <w:rFonts w:ascii="Arial" w:hAnsi="Arial" w:cs="Arial"/>
          <w:sz w:val="24"/>
          <w:szCs w:val="24"/>
        </w:rPr>
        <w:t>Co-opt additional members for a period not exceeding a year to provide specialist skills, knowledge and experience; and</w:t>
      </w:r>
    </w:p>
    <w:p w:rsidR="00605DAF" w:rsidRPr="009C05F4" w:rsidRDefault="00605DAF" w:rsidP="009833A6">
      <w:pPr>
        <w:numPr>
          <w:ilvl w:val="0"/>
          <w:numId w:val="35"/>
        </w:numPr>
        <w:jc w:val="both"/>
        <w:rPr>
          <w:rFonts w:ascii="Arial" w:hAnsi="Arial" w:cs="Arial"/>
          <w:sz w:val="24"/>
          <w:szCs w:val="24"/>
        </w:rPr>
      </w:pPr>
      <w:r w:rsidRPr="009C05F4">
        <w:rPr>
          <w:rFonts w:ascii="Arial" w:hAnsi="Arial" w:cs="Arial"/>
          <w:sz w:val="24"/>
          <w:szCs w:val="24"/>
        </w:rPr>
        <w:t>Procure specialist ad-hoc advice at the expense of the organisation, subject to budgets agreed by the Board or Accountable Officer.</w:t>
      </w:r>
    </w:p>
    <w:p w:rsidR="00605DAF" w:rsidRPr="009C05F4" w:rsidRDefault="00605DAF" w:rsidP="009833A6">
      <w:pPr>
        <w:jc w:val="both"/>
        <w:rPr>
          <w:rFonts w:ascii="Arial" w:hAnsi="Arial" w:cs="Arial"/>
          <w:sz w:val="24"/>
          <w:szCs w:val="24"/>
        </w:rPr>
      </w:pPr>
    </w:p>
    <w:p w:rsidR="00605DAF" w:rsidRPr="00140144" w:rsidRDefault="00605DAF" w:rsidP="0047331D">
      <w:pPr>
        <w:pStyle w:val="Subtitle"/>
        <w:numPr>
          <w:ilvl w:val="0"/>
          <w:numId w:val="36"/>
        </w:numPr>
        <w:rPr>
          <w:rFonts w:ascii="Arial" w:hAnsi="Arial" w:cs="Arial"/>
          <w:sz w:val="24"/>
          <w:szCs w:val="24"/>
        </w:rPr>
      </w:pPr>
      <w:r w:rsidRPr="00140144">
        <w:rPr>
          <w:rFonts w:ascii="Arial" w:hAnsi="Arial" w:cs="Arial"/>
          <w:sz w:val="24"/>
          <w:szCs w:val="24"/>
        </w:rPr>
        <w:t>Access</w:t>
      </w:r>
    </w:p>
    <w:p w:rsidR="00605DAF" w:rsidRPr="009C05F4" w:rsidRDefault="00605DAF" w:rsidP="0047331D">
      <w:pPr>
        <w:pStyle w:val="Subtitle"/>
        <w:rPr>
          <w:rFonts w:ascii="Arial" w:hAnsi="Arial" w:cs="Arial"/>
          <w:i/>
          <w:sz w:val="24"/>
          <w:szCs w:val="24"/>
        </w:rPr>
      </w:pPr>
    </w:p>
    <w:p w:rsidR="00605DAF" w:rsidRPr="009C05F4" w:rsidRDefault="00605DAF" w:rsidP="0047331D">
      <w:pPr>
        <w:pStyle w:val="Subtitle"/>
        <w:rPr>
          <w:rFonts w:ascii="Arial" w:hAnsi="Arial" w:cs="Arial"/>
          <w:b w:val="0"/>
          <w:sz w:val="24"/>
          <w:szCs w:val="24"/>
        </w:rPr>
      </w:pPr>
      <w:r w:rsidRPr="009C05F4">
        <w:rPr>
          <w:rFonts w:ascii="Arial" w:hAnsi="Arial" w:cs="Arial"/>
          <w:b w:val="0"/>
          <w:sz w:val="24"/>
          <w:szCs w:val="24"/>
        </w:rPr>
        <w:t>The designated Chief Internal Auditor and the representative from External Audit will have free and confidential access to the Chair of the Committee.</w:t>
      </w:r>
      <w:r>
        <w:rPr>
          <w:rFonts w:ascii="Arial" w:hAnsi="Arial" w:cs="Arial"/>
          <w:b w:val="0"/>
          <w:sz w:val="24"/>
          <w:szCs w:val="24"/>
        </w:rPr>
        <w:t xml:space="preserve">  </w:t>
      </w:r>
      <w:r w:rsidRPr="00B77525">
        <w:rPr>
          <w:rFonts w:ascii="Arial" w:hAnsi="Arial" w:cs="Arial"/>
          <w:b w:val="0"/>
          <w:sz w:val="24"/>
          <w:szCs w:val="24"/>
        </w:rPr>
        <w:t>Meetings may be arranged as required at a minimum on an annual basis.</w:t>
      </w:r>
    </w:p>
    <w:p w:rsidR="00605DAF" w:rsidRPr="009C05F4" w:rsidRDefault="00605DAF" w:rsidP="0047331D">
      <w:pPr>
        <w:pStyle w:val="Subtitle"/>
        <w:rPr>
          <w:rFonts w:ascii="Arial" w:hAnsi="Arial" w:cs="Arial"/>
          <w:b w:val="0"/>
          <w:sz w:val="24"/>
          <w:szCs w:val="24"/>
        </w:rPr>
      </w:pPr>
    </w:p>
    <w:p w:rsidR="00605DAF" w:rsidRPr="00140144" w:rsidRDefault="00605DAF" w:rsidP="0047331D">
      <w:pPr>
        <w:pStyle w:val="Subtitle"/>
        <w:numPr>
          <w:ilvl w:val="0"/>
          <w:numId w:val="36"/>
        </w:numPr>
        <w:rPr>
          <w:rFonts w:ascii="Arial" w:hAnsi="Arial" w:cs="Arial"/>
          <w:sz w:val="24"/>
          <w:szCs w:val="24"/>
        </w:rPr>
      </w:pPr>
      <w:r w:rsidRPr="00140144">
        <w:rPr>
          <w:rFonts w:ascii="Arial" w:hAnsi="Arial" w:cs="Arial"/>
          <w:sz w:val="24"/>
          <w:szCs w:val="24"/>
        </w:rPr>
        <w:t>Information Requirements</w:t>
      </w:r>
    </w:p>
    <w:p w:rsidR="00605DAF" w:rsidRPr="009C05F4" w:rsidRDefault="00605DAF">
      <w:pPr>
        <w:jc w:val="both"/>
        <w:rPr>
          <w:rFonts w:ascii="Arial" w:hAnsi="Arial" w:cs="Arial"/>
          <w:sz w:val="24"/>
          <w:szCs w:val="24"/>
        </w:rPr>
      </w:pPr>
    </w:p>
    <w:p w:rsidR="00605DAF" w:rsidRPr="009C05F4" w:rsidRDefault="00605DAF">
      <w:pPr>
        <w:jc w:val="both"/>
        <w:rPr>
          <w:rFonts w:ascii="Arial" w:hAnsi="Arial" w:cs="Arial"/>
          <w:sz w:val="24"/>
          <w:szCs w:val="24"/>
        </w:rPr>
      </w:pPr>
      <w:r w:rsidRPr="009C05F4">
        <w:rPr>
          <w:rFonts w:ascii="Arial" w:hAnsi="Arial" w:cs="Arial"/>
          <w:sz w:val="24"/>
          <w:szCs w:val="24"/>
        </w:rPr>
        <w:t xml:space="preserve">For each meeting the Audit </w:t>
      </w:r>
      <w:r>
        <w:rPr>
          <w:rFonts w:ascii="Arial" w:hAnsi="Arial" w:cs="Arial"/>
          <w:sz w:val="24"/>
          <w:szCs w:val="24"/>
        </w:rPr>
        <w:t xml:space="preserve">and Risk </w:t>
      </w:r>
      <w:r w:rsidRPr="009C05F4">
        <w:rPr>
          <w:rFonts w:ascii="Arial" w:hAnsi="Arial" w:cs="Arial"/>
          <w:sz w:val="24"/>
          <w:szCs w:val="24"/>
        </w:rPr>
        <w:t>Committee will be provided with:</w:t>
      </w:r>
    </w:p>
    <w:p w:rsidR="00605DAF" w:rsidRPr="009C05F4" w:rsidRDefault="00605DAF">
      <w:pPr>
        <w:jc w:val="both"/>
        <w:rPr>
          <w:rFonts w:ascii="Arial" w:hAnsi="Arial" w:cs="Arial"/>
          <w:sz w:val="24"/>
          <w:szCs w:val="24"/>
        </w:rPr>
      </w:pPr>
    </w:p>
    <w:p w:rsidR="00605DAF" w:rsidRPr="009C05F4" w:rsidRDefault="00605DAF" w:rsidP="004D2422">
      <w:pPr>
        <w:numPr>
          <w:ilvl w:val="0"/>
          <w:numId w:val="37"/>
        </w:numPr>
        <w:jc w:val="both"/>
        <w:rPr>
          <w:rFonts w:ascii="Arial" w:hAnsi="Arial" w:cs="Arial"/>
          <w:sz w:val="24"/>
          <w:szCs w:val="24"/>
        </w:rPr>
      </w:pPr>
      <w:r w:rsidRPr="009C05F4">
        <w:rPr>
          <w:rFonts w:ascii="Arial" w:hAnsi="Arial" w:cs="Arial"/>
          <w:sz w:val="24"/>
          <w:szCs w:val="24"/>
        </w:rPr>
        <w:t>A report summarising the significant changes to the organisation’s risk register;</w:t>
      </w:r>
    </w:p>
    <w:p w:rsidR="00605DAF" w:rsidRPr="009C05F4" w:rsidRDefault="00605DAF" w:rsidP="004D2422">
      <w:pPr>
        <w:numPr>
          <w:ilvl w:val="0"/>
          <w:numId w:val="37"/>
        </w:numPr>
        <w:jc w:val="both"/>
        <w:rPr>
          <w:rFonts w:ascii="Arial" w:hAnsi="Arial" w:cs="Arial"/>
          <w:sz w:val="24"/>
          <w:szCs w:val="24"/>
        </w:rPr>
      </w:pPr>
      <w:r w:rsidRPr="009C05F4">
        <w:rPr>
          <w:rFonts w:ascii="Arial" w:hAnsi="Arial" w:cs="Arial"/>
          <w:sz w:val="24"/>
          <w:szCs w:val="24"/>
        </w:rPr>
        <w:t xml:space="preserve">A progress report from the Chief Internal Auditor; </w:t>
      </w:r>
    </w:p>
    <w:p w:rsidR="00605DAF" w:rsidRPr="009C05F4" w:rsidRDefault="00605DAF" w:rsidP="004D2422">
      <w:pPr>
        <w:numPr>
          <w:ilvl w:val="0"/>
          <w:numId w:val="37"/>
        </w:numPr>
        <w:jc w:val="both"/>
        <w:rPr>
          <w:rFonts w:ascii="Arial" w:hAnsi="Arial" w:cs="Arial"/>
          <w:sz w:val="24"/>
          <w:szCs w:val="24"/>
        </w:rPr>
      </w:pPr>
      <w:r w:rsidRPr="009C05F4">
        <w:rPr>
          <w:rFonts w:ascii="Arial" w:hAnsi="Arial" w:cs="Arial"/>
          <w:sz w:val="24"/>
          <w:szCs w:val="24"/>
        </w:rPr>
        <w:t>A progress report from External Audit;</w:t>
      </w:r>
      <w:r>
        <w:rPr>
          <w:rFonts w:ascii="Arial" w:hAnsi="Arial" w:cs="Arial"/>
          <w:sz w:val="24"/>
          <w:szCs w:val="24"/>
        </w:rPr>
        <w:t xml:space="preserve"> and</w:t>
      </w:r>
    </w:p>
    <w:p w:rsidR="00605DAF" w:rsidRPr="009C05F4" w:rsidRDefault="00605DAF" w:rsidP="004D2422">
      <w:pPr>
        <w:numPr>
          <w:ilvl w:val="0"/>
          <w:numId w:val="37"/>
        </w:numPr>
        <w:jc w:val="both"/>
        <w:rPr>
          <w:rFonts w:ascii="Arial" w:hAnsi="Arial" w:cs="Arial"/>
          <w:sz w:val="24"/>
          <w:szCs w:val="24"/>
        </w:rPr>
      </w:pPr>
      <w:r w:rsidRPr="009C05F4">
        <w:rPr>
          <w:rFonts w:ascii="Arial" w:hAnsi="Arial" w:cs="Arial"/>
          <w:sz w:val="24"/>
          <w:szCs w:val="24"/>
        </w:rPr>
        <w:t>A report on any fraud investigations or fraud prevention activity since the previous meeting</w:t>
      </w:r>
      <w:r>
        <w:rPr>
          <w:rFonts w:ascii="Arial" w:hAnsi="Arial" w:cs="Arial"/>
          <w:sz w:val="24"/>
          <w:szCs w:val="24"/>
        </w:rPr>
        <w:t>.</w:t>
      </w:r>
    </w:p>
    <w:p w:rsidR="00605DAF" w:rsidRPr="009C05F4" w:rsidRDefault="00605DAF" w:rsidP="004D2422">
      <w:pPr>
        <w:jc w:val="both"/>
        <w:rPr>
          <w:rFonts w:ascii="Arial" w:hAnsi="Arial" w:cs="Arial"/>
          <w:sz w:val="24"/>
          <w:szCs w:val="24"/>
        </w:rPr>
      </w:pPr>
      <w:r>
        <w:rPr>
          <w:rFonts w:ascii="Arial" w:hAnsi="Arial" w:cs="Arial"/>
          <w:sz w:val="24"/>
          <w:szCs w:val="24"/>
        </w:rPr>
        <w:t xml:space="preserve"> </w:t>
      </w:r>
    </w:p>
    <w:p w:rsidR="00605DAF" w:rsidRPr="009C05F4" w:rsidRDefault="00605DAF" w:rsidP="004D2422">
      <w:pPr>
        <w:jc w:val="both"/>
        <w:rPr>
          <w:rFonts w:ascii="Arial" w:hAnsi="Arial" w:cs="Arial"/>
          <w:sz w:val="24"/>
          <w:szCs w:val="24"/>
        </w:rPr>
      </w:pPr>
      <w:r w:rsidRPr="009C05F4">
        <w:rPr>
          <w:rFonts w:ascii="Arial" w:hAnsi="Arial" w:cs="Arial"/>
          <w:sz w:val="24"/>
          <w:szCs w:val="24"/>
        </w:rPr>
        <w:lastRenderedPageBreak/>
        <w:t>As and when appropriate the Committee will also be provided with:</w:t>
      </w:r>
    </w:p>
    <w:p w:rsidR="00605DAF" w:rsidRPr="009C05F4" w:rsidRDefault="00605DAF" w:rsidP="004D2422">
      <w:pPr>
        <w:jc w:val="both"/>
        <w:rPr>
          <w:rFonts w:ascii="Arial" w:hAnsi="Arial" w:cs="Arial"/>
          <w:sz w:val="24"/>
          <w:szCs w:val="24"/>
        </w:rPr>
      </w:pPr>
    </w:p>
    <w:p w:rsidR="00605DAF" w:rsidRPr="009C05F4" w:rsidRDefault="00605DAF" w:rsidP="004F52BE">
      <w:pPr>
        <w:numPr>
          <w:ilvl w:val="0"/>
          <w:numId w:val="38"/>
        </w:numPr>
        <w:jc w:val="both"/>
        <w:rPr>
          <w:rFonts w:ascii="Arial" w:hAnsi="Arial" w:cs="Arial"/>
          <w:sz w:val="24"/>
          <w:szCs w:val="24"/>
        </w:rPr>
      </w:pPr>
      <w:r w:rsidRPr="009C05F4">
        <w:rPr>
          <w:rFonts w:ascii="Arial" w:hAnsi="Arial" w:cs="Arial"/>
          <w:sz w:val="24"/>
          <w:szCs w:val="24"/>
        </w:rPr>
        <w:t>Proposals for the terms of reference of internal audit;</w:t>
      </w:r>
    </w:p>
    <w:p w:rsidR="00605DAF" w:rsidRPr="009C05F4" w:rsidRDefault="00605DAF" w:rsidP="004F52BE">
      <w:pPr>
        <w:numPr>
          <w:ilvl w:val="0"/>
          <w:numId w:val="38"/>
        </w:numPr>
        <w:jc w:val="both"/>
        <w:rPr>
          <w:rFonts w:ascii="Arial" w:hAnsi="Arial" w:cs="Arial"/>
          <w:sz w:val="24"/>
          <w:szCs w:val="24"/>
        </w:rPr>
      </w:pPr>
      <w:r w:rsidRPr="009C05F4">
        <w:rPr>
          <w:rFonts w:ascii="Arial" w:hAnsi="Arial" w:cs="Arial"/>
          <w:sz w:val="24"/>
          <w:szCs w:val="24"/>
        </w:rPr>
        <w:t>The internal audit strategy;</w:t>
      </w:r>
    </w:p>
    <w:p w:rsidR="00605DAF" w:rsidRPr="009C05F4" w:rsidRDefault="00605DAF" w:rsidP="004F52BE">
      <w:pPr>
        <w:numPr>
          <w:ilvl w:val="0"/>
          <w:numId w:val="38"/>
        </w:numPr>
        <w:jc w:val="both"/>
        <w:rPr>
          <w:rFonts w:ascii="Arial" w:hAnsi="Arial" w:cs="Arial"/>
          <w:sz w:val="24"/>
          <w:szCs w:val="24"/>
        </w:rPr>
      </w:pPr>
      <w:r w:rsidRPr="009C05F4">
        <w:rPr>
          <w:rFonts w:ascii="Arial" w:hAnsi="Arial" w:cs="Arial"/>
          <w:sz w:val="24"/>
          <w:szCs w:val="24"/>
        </w:rPr>
        <w:t>The chief internal auditor’s annual report and opinion;</w:t>
      </w:r>
    </w:p>
    <w:p w:rsidR="00605DAF" w:rsidRPr="009C05F4" w:rsidRDefault="00605DAF" w:rsidP="004F52BE">
      <w:pPr>
        <w:numPr>
          <w:ilvl w:val="0"/>
          <w:numId w:val="38"/>
        </w:numPr>
        <w:jc w:val="both"/>
        <w:rPr>
          <w:rFonts w:ascii="Arial" w:hAnsi="Arial" w:cs="Arial"/>
          <w:sz w:val="24"/>
          <w:szCs w:val="24"/>
        </w:rPr>
      </w:pPr>
      <w:r w:rsidRPr="009C05F4">
        <w:rPr>
          <w:rFonts w:ascii="Arial" w:hAnsi="Arial" w:cs="Arial"/>
          <w:sz w:val="24"/>
          <w:szCs w:val="24"/>
        </w:rPr>
        <w:t>Quality assurance reports on the internal audit function;</w:t>
      </w:r>
    </w:p>
    <w:p w:rsidR="00605DAF" w:rsidRPr="009C05F4" w:rsidRDefault="00605DAF" w:rsidP="004F52BE">
      <w:pPr>
        <w:numPr>
          <w:ilvl w:val="0"/>
          <w:numId w:val="38"/>
        </w:numPr>
        <w:jc w:val="both"/>
        <w:rPr>
          <w:rFonts w:ascii="Arial" w:hAnsi="Arial" w:cs="Arial"/>
          <w:sz w:val="24"/>
          <w:szCs w:val="24"/>
        </w:rPr>
      </w:pPr>
      <w:r w:rsidRPr="009C05F4">
        <w:rPr>
          <w:rFonts w:ascii="Arial" w:hAnsi="Arial" w:cs="Arial"/>
          <w:sz w:val="24"/>
          <w:szCs w:val="24"/>
        </w:rPr>
        <w:t>The draft Directors’ Report and Annual accounts;</w:t>
      </w:r>
    </w:p>
    <w:p w:rsidR="00605DAF" w:rsidRPr="009C05F4" w:rsidRDefault="00605DAF" w:rsidP="004F52BE">
      <w:pPr>
        <w:numPr>
          <w:ilvl w:val="0"/>
          <w:numId w:val="38"/>
        </w:numPr>
        <w:jc w:val="both"/>
        <w:rPr>
          <w:rFonts w:ascii="Arial" w:hAnsi="Arial" w:cs="Arial"/>
          <w:sz w:val="24"/>
          <w:szCs w:val="24"/>
        </w:rPr>
      </w:pPr>
      <w:r w:rsidRPr="009C05F4">
        <w:rPr>
          <w:rFonts w:ascii="Arial" w:hAnsi="Arial" w:cs="Arial"/>
          <w:sz w:val="24"/>
          <w:szCs w:val="24"/>
        </w:rPr>
        <w:t>The draft Governance Statement;</w:t>
      </w:r>
    </w:p>
    <w:p w:rsidR="00605DAF" w:rsidRPr="009C05F4" w:rsidRDefault="00605DAF" w:rsidP="00C42D3F">
      <w:pPr>
        <w:numPr>
          <w:ilvl w:val="0"/>
          <w:numId w:val="38"/>
        </w:numPr>
        <w:jc w:val="both"/>
        <w:rPr>
          <w:rFonts w:ascii="Arial" w:hAnsi="Arial" w:cs="Arial"/>
          <w:sz w:val="24"/>
          <w:szCs w:val="24"/>
        </w:rPr>
      </w:pPr>
      <w:r w:rsidRPr="009C05F4">
        <w:rPr>
          <w:rFonts w:ascii="Arial" w:hAnsi="Arial" w:cs="Arial"/>
          <w:sz w:val="24"/>
          <w:szCs w:val="24"/>
        </w:rPr>
        <w:t>A report on changes to accounting policies;</w:t>
      </w:r>
    </w:p>
    <w:p w:rsidR="00605DAF" w:rsidRPr="009C05F4" w:rsidRDefault="00605DAF" w:rsidP="00577209">
      <w:pPr>
        <w:numPr>
          <w:ilvl w:val="0"/>
          <w:numId w:val="38"/>
        </w:numPr>
        <w:jc w:val="both"/>
        <w:rPr>
          <w:rFonts w:ascii="Arial" w:hAnsi="Arial" w:cs="Arial"/>
          <w:sz w:val="24"/>
          <w:szCs w:val="24"/>
        </w:rPr>
      </w:pPr>
      <w:r w:rsidRPr="009C05F4">
        <w:rPr>
          <w:rFonts w:ascii="Arial" w:hAnsi="Arial" w:cs="Arial"/>
          <w:sz w:val="24"/>
          <w:szCs w:val="24"/>
        </w:rPr>
        <w:t>External audit’s management letter/report;</w:t>
      </w:r>
    </w:p>
    <w:p w:rsidR="00605DAF" w:rsidRPr="009C05F4" w:rsidRDefault="00605DAF" w:rsidP="004F52BE">
      <w:pPr>
        <w:numPr>
          <w:ilvl w:val="0"/>
          <w:numId w:val="38"/>
        </w:numPr>
        <w:jc w:val="both"/>
        <w:rPr>
          <w:rFonts w:ascii="Arial" w:hAnsi="Arial" w:cs="Arial"/>
          <w:sz w:val="24"/>
          <w:szCs w:val="24"/>
        </w:rPr>
      </w:pPr>
      <w:r w:rsidRPr="009C05F4">
        <w:rPr>
          <w:rFonts w:ascii="Arial" w:hAnsi="Arial" w:cs="Arial"/>
          <w:sz w:val="24"/>
          <w:szCs w:val="24"/>
        </w:rPr>
        <w:t>A report on any relevant service audit reports on the controls operating around processes undertaken by another body on the Board’s behalf;</w:t>
      </w:r>
    </w:p>
    <w:p w:rsidR="00605DAF" w:rsidRPr="009C05F4" w:rsidRDefault="00605DAF" w:rsidP="004F52BE">
      <w:pPr>
        <w:numPr>
          <w:ilvl w:val="0"/>
          <w:numId w:val="38"/>
        </w:numPr>
        <w:jc w:val="both"/>
        <w:rPr>
          <w:rFonts w:ascii="Arial" w:hAnsi="Arial" w:cs="Arial"/>
          <w:sz w:val="24"/>
          <w:szCs w:val="24"/>
        </w:rPr>
      </w:pPr>
      <w:r w:rsidRPr="009C05F4">
        <w:rPr>
          <w:rFonts w:ascii="Arial" w:hAnsi="Arial" w:cs="Arial"/>
          <w:sz w:val="24"/>
          <w:szCs w:val="24"/>
        </w:rPr>
        <w:t xml:space="preserve">A report on any proposals to tender </w:t>
      </w:r>
      <w:r>
        <w:rPr>
          <w:rFonts w:ascii="Arial" w:hAnsi="Arial" w:cs="Arial"/>
          <w:sz w:val="24"/>
          <w:szCs w:val="24"/>
        </w:rPr>
        <w:t xml:space="preserve">for </w:t>
      </w:r>
      <w:r w:rsidRPr="009C05F4">
        <w:rPr>
          <w:rFonts w:ascii="Arial" w:hAnsi="Arial" w:cs="Arial"/>
          <w:sz w:val="24"/>
          <w:szCs w:val="24"/>
        </w:rPr>
        <w:t>audit functions;</w:t>
      </w:r>
    </w:p>
    <w:p w:rsidR="00605DAF" w:rsidRPr="009C05F4" w:rsidRDefault="00605DAF" w:rsidP="004F52BE">
      <w:pPr>
        <w:numPr>
          <w:ilvl w:val="0"/>
          <w:numId w:val="38"/>
        </w:numPr>
        <w:jc w:val="both"/>
        <w:rPr>
          <w:rFonts w:ascii="Arial" w:hAnsi="Arial" w:cs="Arial"/>
          <w:sz w:val="24"/>
          <w:szCs w:val="24"/>
        </w:rPr>
      </w:pPr>
      <w:r w:rsidRPr="009C05F4">
        <w:rPr>
          <w:rFonts w:ascii="Arial" w:hAnsi="Arial" w:cs="Arial"/>
          <w:sz w:val="24"/>
          <w:szCs w:val="24"/>
        </w:rPr>
        <w:t>A report on co-operation between internal and external audit;</w:t>
      </w:r>
    </w:p>
    <w:p w:rsidR="00605DAF" w:rsidRPr="009C05F4" w:rsidRDefault="00605DAF" w:rsidP="004F52BE">
      <w:pPr>
        <w:numPr>
          <w:ilvl w:val="0"/>
          <w:numId w:val="38"/>
        </w:numPr>
        <w:jc w:val="both"/>
        <w:rPr>
          <w:rFonts w:ascii="Arial" w:hAnsi="Arial" w:cs="Arial"/>
          <w:sz w:val="24"/>
          <w:szCs w:val="24"/>
        </w:rPr>
      </w:pPr>
      <w:r w:rsidRPr="009C05F4">
        <w:rPr>
          <w:rFonts w:ascii="Arial" w:hAnsi="Arial" w:cs="Arial"/>
          <w:sz w:val="24"/>
          <w:szCs w:val="24"/>
        </w:rPr>
        <w:t>Clinical Governance and Staff Governance annual reports;</w:t>
      </w:r>
    </w:p>
    <w:p w:rsidR="00605DAF" w:rsidRPr="009C05F4" w:rsidRDefault="00605DAF" w:rsidP="004F52BE">
      <w:pPr>
        <w:numPr>
          <w:ilvl w:val="0"/>
          <w:numId w:val="38"/>
        </w:numPr>
        <w:jc w:val="both"/>
        <w:rPr>
          <w:rFonts w:ascii="Arial" w:hAnsi="Arial" w:cs="Arial"/>
          <w:sz w:val="24"/>
          <w:szCs w:val="24"/>
        </w:rPr>
      </w:pPr>
      <w:r w:rsidRPr="009C05F4">
        <w:rPr>
          <w:rFonts w:ascii="Arial" w:hAnsi="Arial" w:cs="Arial"/>
          <w:sz w:val="24"/>
          <w:szCs w:val="24"/>
        </w:rPr>
        <w:t>The risk management annual report;</w:t>
      </w:r>
    </w:p>
    <w:p w:rsidR="00605DAF" w:rsidRPr="009C05F4" w:rsidRDefault="00605DAF" w:rsidP="004F52BE">
      <w:pPr>
        <w:numPr>
          <w:ilvl w:val="0"/>
          <w:numId w:val="38"/>
        </w:numPr>
        <w:jc w:val="both"/>
        <w:rPr>
          <w:rFonts w:ascii="Arial" w:hAnsi="Arial" w:cs="Arial"/>
          <w:sz w:val="24"/>
          <w:szCs w:val="24"/>
        </w:rPr>
      </w:pPr>
      <w:r w:rsidRPr="009C05F4">
        <w:rPr>
          <w:rFonts w:ascii="Arial" w:hAnsi="Arial" w:cs="Arial"/>
          <w:sz w:val="24"/>
          <w:szCs w:val="24"/>
        </w:rPr>
        <w:t xml:space="preserve">A summary of any relevant Audit Scotland reports, the implications for the Board and assurances as to actions being taken; </w:t>
      </w:r>
    </w:p>
    <w:p w:rsidR="00605DAF" w:rsidRDefault="00605DAF" w:rsidP="004F52BE">
      <w:pPr>
        <w:numPr>
          <w:ilvl w:val="0"/>
          <w:numId w:val="38"/>
        </w:numPr>
        <w:jc w:val="both"/>
        <w:rPr>
          <w:rFonts w:ascii="Arial" w:hAnsi="Arial" w:cs="Arial"/>
          <w:sz w:val="24"/>
          <w:szCs w:val="24"/>
        </w:rPr>
      </w:pPr>
      <w:r w:rsidRPr="009C05F4">
        <w:rPr>
          <w:rFonts w:ascii="Arial" w:hAnsi="Arial" w:cs="Arial"/>
          <w:sz w:val="24"/>
          <w:szCs w:val="24"/>
        </w:rPr>
        <w:t xml:space="preserve">A report on the national fraud initiative; </w:t>
      </w:r>
    </w:p>
    <w:p w:rsidR="00605DAF" w:rsidRPr="00D74A4A" w:rsidRDefault="00605DAF" w:rsidP="004F52BE">
      <w:pPr>
        <w:numPr>
          <w:ilvl w:val="0"/>
          <w:numId w:val="38"/>
        </w:numPr>
        <w:jc w:val="both"/>
        <w:rPr>
          <w:rFonts w:ascii="Arial" w:hAnsi="Arial" w:cs="Arial"/>
          <w:sz w:val="24"/>
          <w:szCs w:val="24"/>
        </w:rPr>
      </w:pPr>
      <w:r w:rsidRPr="00D74A4A">
        <w:rPr>
          <w:rFonts w:ascii="Arial" w:hAnsi="Arial" w:cs="Arial"/>
          <w:sz w:val="24"/>
          <w:szCs w:val="24"/>
        </w:rPr>
        <w:t>A summary of any reports by external bodies (</w:t>
      </w:r>
      <w:proofErr w:type="spellStart"/>
      <w:r w:rsidRPr="00D74A4A">
        <w:rPr>
          <w:rFonts w:ascii="Arial" w:hAnsi="Arial" w:cs="Arial"/>
          <w:sz w:val="24"/>
          <w:szCs w:val="24"/>
        </w:rPr>
        <w:t>eg</w:t>
      </w:r>
      <w:proofErr w:type="spellEnd"/>
      <w:r w:rsidRPr="00D74A4A">
        <w:rPr>
          <w:rFonts w:ascii="Arial" w:hAnsi="Arial" w:cs="Arial"/>
          <w:sz w:val="24"/>
          <w:szCs w:val="24"/>
        </w:rPr>
        <w:t xml:space="preserve"> HIS) which will not be considered by any other governance committee or which contains significant the committee needs to take into account in </w:t>
      </w:r>
      <w:proofErr w:type="spellStart"/>
      <w:r w:rsidRPr="00D74A4A">
        <w:rPr>
          <w:rFonts w:ascii="Arial" w:hAnsi="Arial" w:cs="Arial"/>
          <w:sz w:val="24"/>
          <w:szCs w:val="24"/>
        </w:rPr>
        <w:t>it’s</w:t>
      </w:r>
      <w:proofErr w:type="spellEnd"/>
      <w:r w:rsidRPr="00D74A4A">
        <w:rPr>
          <w:rFonts w:ascii="Arial" w:hAnsi="Arial" w:cs="Arial"/>
          <w:sz w:val="24"/>
          <w:szCs w:val="24"/>
        </w:rPr>
        <w:t xml:space="preserve"> assessment of the internal control arrangements</w:t>
      </w:r>
      <w:r>
        <w:rPr>
          <w:rFonts w:ascii="Arial" w:hAnsi="Arial" w:cs="Arial"/>
          <w:sz w:val="24"/>
          <w:szCs w:val="24"/>
        </w:rPr>
        <w:t>; and</w:t>
      </w:r>
    </w:p>
    <w:p w:rsidR="00605DAF" w:rsidRPr="009C05F4" w:rsidRDefault="00605DAF" w:rsidP="004F52BE">
      <w:pPr>
        <w:numPr>
          <w:ilvl w:val="0"/>
          <w:numId w:val="38"/>
        </w:numPr>
        <w:jc w:val="both"/>
        <w:rPr>
          <w:rFonts w:ascii="Arial" w:hAnsi="Arial" w:cs="Arial"/>
          <w:sz w:val="24"/>
          <w:szCs w:val="24"/>
        </w:rPr>
      </w:pPr>
      <w:r w:rsidRPr="00D74A4A">
        <w:rPr>
          <w:rFonts w:ascii="Arial" w:hAnsi="Arial" w:cs="Arial"/>
          <w:sz w:val="24"/>
          <w:szCs w:val="24"/>
        </w:rPr>
        <w:t>Update reports from the Strategic Risk Comm</w:t>
      </w:r>
      <w:r>
        <w:rPr>
          <w:rFonts w:ascii="Arial" w:hAnsi="Arial" w:cs="Arial"/>
          <w:sz w:val="24"/>
          <w:szCs w:val="24"/>
        </w:rPr>
        <w:t>ittee</w:t>
      </w:r>
    </w:p>
    <w:p w:rsidR="00605DAF" w:rsidRPr="009C05F4" w:rsidRDefault="00605DAF" w:rsidP="00577209">
      <w:pPr>
        <w:jc w:val="both"/>
        <w:rPr>
          <w:rFonts w:ascii="Arial" w:hAnsi="Arial" w:cs="Arial"/>
          <w:sz w:val="24"/>
          <w:szCs w:val="24"/>
        </w:rPr>
      </w:pPr>
    </w:p>
    <w:p w:rsidR="00605DAF" w:rsidRPr="009C05F4" w:rsidRDefault="00605DAF" w:rsidP="00577209">
      <w:pPr>
        <w:jc w:val="both"/>
        <w:rPr>
          <w:rFonts w:ascii="Arial" w:hAnsi="Arial" w:cs="Arial"/>
          <w:sz w:val="24"/>
          <w:szCs w:val="24"/>
        </w:rPr>
      </w:pPr>
      <w:r w:rsidRPr="009C05F4">
        <w:rPr>
          <w:rFonts w:ascii="Arial" w:hAnsi="Arial" w:cs="Arial"/>
          <w:sz w:val="24"/>
          <w:szCs w:val="24"/>
        </w:rPr>
        <w:t>The above list</w:t>
      </w:r>
      <w:r>
        <w:rPr>
          <w:rFonts w:ascii="Arial" w:hAnsi="Arial" w:cs="Arial"/>
          <w:sz w:val="24"/>
          <w:szCs w:val="24"/>
        </w:rPr>
        <w:t>, which is not exhaustive,</w:t>
      </w:r>
      <w:r w:rsidRPr="009C05F4">
        <w:rPr>
          <w:rFonts w:ascii="Arial" w:hAnsi="Arial" w:cs="Arial"/>
          <w:sz w:val="24"/>
          <w:szCs w:val="24"/>
        </w:rPr>
        <w:t xml:space="preserve"> is the suggested minimum requirements for the inputs which should be provided to the committee, more items may be provided as appropriate.</w:t>
      </w:r>
    </w:p>
    <w:sectPr w:rsidR="00605DAF" w:rsidRPr="009C05F4" w:rsidSect="00325259">
      <w:footerReference w:type="even" r:id="rId8"/>
      <w:footerReference w:type="default" r:id="rId9"/>
      <w:footerReference w:type="first" r:id="rId10"/>
      <w:pgSz w:w="11906" w:h="16838"/>
      <w:pgMar w:top="1440" w:right="1797" w:bottom="1440" w:left="1797" w:header="454" w:footer="45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2DB" w:rsidRDefault="00FC32DB">
      <w:r>
        <w:separator/>
      </w:r>
    </w:p>
  </w:endnote>
  <w:endnote w:type="continuationSeparator" w:id="0">
    <w:p w:rsidR="00FC32DB" w:rsidRDefault="00FC32D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916" w:rsidRDefault="001A6150">
    <w:pPr>
      <w:pStyle w:val="Footer"/>
      <w:framePr w:wrap="around" w:vAnchor="text" w:hAnchor="margin" w:xAlign="center" w:y="1"/>
      <w:rPr>
        <w:rStyle w:val="PageNumber"/>
      </w:rPr>
    </w:pPr>
    <w:r>
      <w:rPr>
        <w:rStyle w:val="PageNumber"/>
      </w:rPr>
      <w:fldChar w:fldCharType="begin"/>
    </w:r>
    <w:r w:rsidR="00EE6916">
      <w:rPr>
        <w:rStyle w:val="PageNumber"/>
      </w:rPr>
      <w:instrText xml:space="preserve">PAGE  </w:instrText>
    </w:r>
    <w:r>
      <w:rPr>
        <w:rStyle w:val="PageNumber"/>
      </w:rPr>
      <w:fldChar w:fldCharType="separate"/>
    </w:r>
    <w:r w:rsidR="00EE6916">
      <w:rPr>
        <w:rStyle w:val="PageNumber"/>
        <w:noProof/>
      </w:rPr>
      <w:t>1</w:t>
    </w:r>
    <w:r>
      <w:rPr>
        <w:rStyle w:val="PageNumber"/>
      </w:rPr>
      <w:fldChar w:fldCharType="end"/>
    </w:r>
  </w:p>
  <w:p w:rsidR="00EE6916" w:rsidRDefault="00EE69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916" w:rsidRPr="00325259" w:rsidRDefault="00EE6916">
    <w:pPr>
      <w:pStyle w:val="Footer"/>
      <w:rPr>
        <w:rFonts w:ascii="Arial" w:hAnsi="Arial" w:cs="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916" w:rsidRPr="00325259" w:rsidRDefault="00EE6916" w:rsidP="00272BD2">
    <w:pPr>
      <w:pStyle w:val="Footer"/>
      <w:rPr>
        <w:rFonts w:ascii="Arial" w:hAnsi="Arial" w:cs="Arial"/>
      </w:rPr>
    </w:pPr>
    <w:r w:rsidRPr="00325259">
      <w:rPr>
        <w:rFonts w:ascii="Arial" w:hAnsi="Arial" w:cs="Arial"/>
      </w:rPr>
      <w:t xml:space="preserve">Updated </w:t>
    </w:r>
    <w:r>
      <w:rPr>
        <w:rFonts w:ascii="Arial" w:hAnsi="Arial" w:cs="Arial"/>
      </w:rPr>
      <w:t>June 2016</w:t>
    </w:r>
  </w:p>
  <w:p w:rsidR="00EE6916" w:rsidRDefault="00EE69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2DB" w:rsidRDefault="00FC32DB">
      <w:r>
        <w:separator/>
      </w:r>
    </w:p>
  </w:footnote>
  <w:footnote w:type="continuationSeparator" w:id="0">
    <w:p w:rsidR="00FC32DB" w:rsidRDefault="00FC32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85CE0"/>
    <w:multiLevelType w:val="hybridMultilevel"/>
    <w:tmpl w:val="68C49D7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9536459"/>
    <w:multiLevelType w:val="hybridMultilevel"/>
    <w:tmpl w:val="C820F85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98F7478"/>
    <w:multiLevelType w:val="hybridMultilevel"/>
    <w:tmpl w:val="CA8A86EA"/>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AD11A3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0B270D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0B68502E"/>
    <w:multiLevelType w:val="hybridMultilevel"/>
    <w:tmpl w:val="67E08A2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0FD2208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12C70ACC"/>
    <w:multiLevelType w:val="hybridMultilevel"/>
    <w:tmpl w:val="F11668C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6531104"/>
    <w:multiLevelType w:val="hybridMultilevel"/>
    <w:tmpl w:val="DF0C5B1A"/>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9">
    <w:nsid w:val="177C1571"/>
    <w:multiLevelType w:val="hybridMultilevel"/>
    <w:tmpl w:val="7F2E77C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A847B3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1FF24D2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2">
    <w:nsid w:val="225966B7"/>
    <w:multiLevelType w:val="hybridMultilevel"/>
    <w:tmpl w:val="8886EA1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28D31E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nsid w:val="239F49F1"/>
    <w:multiLevelType w:val="hybridMultilevel"/>
    <w:tmpl w:val="E776223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E117C18"/>
    <w:multiLevelType w:val="hybridMultilevel"/>
    <w:tmpl w:val="CD78213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31B94390"/>
    <w:multiLevelType w:val="hybridMultilevel"/>
    <w:tmpl w:val="8056EB8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31BB1501"/>
    <w:multiLevelType w:val="hybridMultilevel"/>
    <w:tmpl w:val="DBDAED2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3A21448E"/>
    <w:multiLevelType w:val="hybridMultilevel"/>
    <w:tmpl w:val="7766DF7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D257B66"/>
    <w:multiLevelType w:val="hybridMultilevel"/>
    <w:tmpl w:val="A5AAE87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3E93479B"/>
    <w:multiLevelType w:val="singleLevel"/>
    <w:tmpl w:val="BEB605B0"/>
    <w:lvl w:ilvl="0">
      <w:start w:val="1"/>
      <w:numFmt w:val="bullet"/>
      <w:lvlText w:val=""/>
      <w:lvlJc w:val="left"/>
      <w:pPr>
        <w:tabs>
          <w:tab w:val="num" w:pos="360"/>
        </w:tabs>
        <w:ind w:left="360" w:hanging="360"/>
      </w:pPr>
      <w:rPr>
        <w:rFonts w:ascii="Symbol" w:hAnsi="Symbol" w:hint="default"/>
      </w:rPr>
    </w:lvl>
  </w:abstractNum>
  <w:abstractNum w:abstractNumId="21">
    <w:nsid w:val="40286D24"/>
    <w:multiLevelType w:val="hybridMultilevel"/>
    <w:tmpl w:val="CCFA4446"/>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nsid w:val="40A368CA"/>
    <w:multiLevelType w:val="singleLevel"/>
    <w:tmpl w:val="BEB605B0"/>
    <w:lvl w:ilvl="0">
      <w:start w:val="1"/>
      <w:numFmt w:val="bullet"/>
      <w:lvlText w:val=""/>
      <w:lvlJc w:val="left"/>
      <w:pPr>
        <w:tabs>
          <w:tab w:val="num" w:pos="360"/>
        </w:tabs>
        <w:ind w:left="360" w:hanging="360"/>
      </w:pPr>
      <w:rPr>
        <w:rFonts w:ascii="Symbol" w:hAnsi="Symbol" w:hint="default"/>
      </w:rPr>
    </w:lvl>
  </w:abstractNum>
  <w:abstractNum w:abstractNumId="23">
    <w:nsid w:val="43C050DF"/>
    <w:multiLevelType w:val="hybridMultilevel"/>
    <w:tmpl w:val="86F032FA"/>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nsid w:val="449C4C1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nsid w:val="4905019C"/>
    <w:multiLevelType w:val="hybridMultilevel"/>
    <w:tmpl w:val="F56E2AC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4A445222"/>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7">
    <w:nsid w:val="4C2743E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nsid w:val="4D8106A3"/>
    <w:multiLevelType w:val="multilevel"/>
    <w:tmpl w:val="CA8A86E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F774EA7"/>
    <w:multiLevelType w:val="hybridMultilevel"/>
    <w:tmpl w:val="2098B2E0"/>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11D1703"/>
    <w:multiLevelType w:val="hybridMultilevel"/>
    <w:tmpl w:val="1852676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13C3CE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nsid w:val="5D2F0FD4"/>
    <w:multiLevelType w:val="singleLevel"/>
    <w:tmpl w:val="02C81894"/>
    <w:lvl w:ilvl="0">
      <w:start w:val="2"/>
      <w:numFmt w:val="decimal"/>
      <w:lvlText w:val="%1."/>
      <w:lvlJc w:val="left"/>
      <w:pPr>
        <w:tabs>
          <w:tab w:val="num" w:pos="720"/>
        </w:tabs>
        <w:ind w:left="720" w:hanging="720"/>
      </w:pPr>
      <w:rPr>
        <w:rFonts w:cs="Times New Roman" w:hint="default"/>
      </w:rPr>
    </w:lvl>
  </w:abstractNum>
  <w:abstractNum w:abstractNumId="33">
    <w:nsid w:val="6170484D"/>
    <w:multiLevelType w:val="hybridMultilevel"/>
    <w:tmpl w:val="F152571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67FF6E2B"/>
    <w:multiLevelType w:val="hybridMultilevel"/>
    <w:tmpl w:val="583A275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697D1D49"/>
    <w:multiLevelType w:val="hybridMultilevel"/>
    <w:tmpl w:val="7038707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18419B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7">
    <w:nsid w:val="75E40F1F"/>
    <w:multiLevelType w:val="hybridMultilevel"/>
    <w:tmpl w:val="7C16BA0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77EB36A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nsid w:val="7C2B5FD1"/>
    <w:multiLevelType w:val="hybridMultilevel"/>
    <w:tmpl w:val="23ACC00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nsid w:val="7D142E6C"/>
    <w:multiLevelType w:val="hybridMultilevel"/>
    <w:tmpl w:val="FFA88266"/>
    <w:lvl w:ilvl="0" w:tplc="08090005">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26"/>
  </w:num>
  <w:num w:numId="2">
    <w:abstractNumId w:val="4"/>
  </w:num>
  <w:num w:numId="3">
    <w:abstractNumId w:val="38"/>
  </w:num>
  <w:num w:numId="4">
    <w:abstractNumId w:val="31"/>
  </w:num>
  <w:num w:numId="5">
    <w:abstractNumId w:val="13"/>
  </w:num>
  <w:num w:numId="6">
    <w:abstractNumId w:val="27"/>
  </w:num>
  <w:num w:numId="7">
    <w:abstractNumId w:val="10"/>
  </w:num>
  <w:num w:numId="8">
    <w:abstractNumId w:val="6"/>
  </w:num>
  <w:num w:numId="9">
    <w:abstractNumId w:val="24"/>
  </w:num>
  <w:num w:numId="10">
    <w:abstractNumId w:val="3"/>
  </w:num>
  <w:num w:numId="11">
    <w:abstractNumId w:val="11"/>
  </w:num>
  <w:num w:numId="12">
    <w:abstractNumId w:val="20"/>
  </w:num>
  <w:num w:numId="13">
    <w:abstractNumId w:val="22"/>
  </w:num>
  <w:num w:numId="14">
    <w:abstractNumId w:val="32"/>
  </w:num>
  <w:num w:numId="15">
    <w:abstractNumId w:val="36"/>
  </w:num>
  <w:num w:numId="16">
    <w:abstractNumId w:val="30"/>
  </w:num>
  <w:num w:numId="17">
    <w:abstractNumId w:val="34"/>
  </w:num>
  <w:num w:numId="18">
    <w:abstractNumId w:val="16"/>
  </w:num>
  <w:num w:numId="19">
    <w:abstractNumId w:val="37"/>
  </w:num>
  <w:num w:numId="20">
    <w:abstractNumId w:val="35"/>
  </w:num>
  <w:num w:numId="21">
    <w:abstractNumId w:val="19"/>
  </w:num>
  <w:num w:numId="22">
    <w:abstractNumId w:val="15"/>
  </w:num>
  <w:num w:numId="23">
    <w:abstractNumId w:val="1"/>
  </w:num>
  <w:num w:numId="24">
    <w:abstractNumId w:val="12"/>
  </w:num>
  <w:num w:numId="25">
    <w:abstractNumId w:val="17"/>
  </w:num>
  <w:num w:numId="26">
    <w:abstractNumId w:val="2"/>
  </w:num>
  <w:num w:numId="27">
    <w:abstractNumId w:val="28"/>
  </w:num>
  <w:num w:numId="28">
    <w:abstractNumId w:val="29"/>
  </w:num>
  <w:num w:numId="29">
    <w:abstractNumId w:val="25"/>
  </w:num>
  <w:num w:numId="30">
    <w:abstractNumId w:val="33"/>
  </w:num>
  <w:num w:numId="31">
    <w:abstractNumId w:val="0"/>
  </w:num>
  <w:num w:numId="32">
    <w:abstractNumId w:val="5"/>
  </w:num>
  <w:num w:numId="33">
    <w:abstractNumId w:val="7"/>
  </w:num>
  <w:num w:numId="34">
    <w:abstractNumId w:val="39"/>
  </w:num>
  <w:num w:numId="35">
    <w:abstractNumId w:val="14"/>
  </w:num>
  <w:num w:numId="36">
    <w:abstractNumId w:val="8"/>
  </w:num>
  <w:num w:numId="37">
    <w:abstractNumId w:val="18"/>
  </w:num>
  <w:num w:numId="38">
    <w:abstractNumId w:val="9"/>
  </w:num>
  <w:num w:numId="39">
    <w:abstractNumId w:val="21"/>
  </w:num>
  <w:num w:numId="40">
    <w:abstractNumId w:val="23"/>
  </w:num>
  <w:num w:numId="41">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B7ED9"/>
    <w:rsid w:val="0001016D"/>
    <w:rsid w:val="0001760D"/>
    <w:rsid w:val="00017EBD"/>
    <w:rsid w:val="00073083"/>
    <w:rsid w:val="000A2FA1"/>
    <w:rsid w:val="00124C2D"/>
    <w:rsid w:val="00140144"/>
    <w:rsid w:val="00142AFF"/>
    <w:rsid w:val="001527A8"/>
    <w:rsid w:val="0019198B"/>
    <w:rsid w:val="001A6150"/>
    <w:rsid w:val="001B623B"/>
    <w:rsid w:val="001D5883"/>
    <w:rsid w:val="001F3196"/>
    <w:rsid w:val="001F4B7B"/>
    <w:rsid w:val="001F78FE"/>
    <w:rsid w:val="002043DA"/>
    <w:rsid w:val="002111AE"/>
    <w:rsid w:val="00254D13"/>
    <w:rsid w:val="00272BD2"/>
    <w:rsid w:val="0028270F"/>
    <w:rsid w:val="00291104"/>
    <w:rsid w:val="002A75E0"/>
    <w:rsid w:val="002E7CBE"/>
    <w:rsid w:val="002F0B60"/>
    <w:rsid w:val="00325259"/>
    <w:rsid w:val="0034489A"/>
    <w:rsid w:val="00356FE5"/>
    <w:rsid w:val="00371995"/>
    <w:rsid w:val="00386FA8"/>
    <w:rsid w:val="003A679C"/>
    <w:rsid w:val="003C1647"/>
    <w:rsid w:val="00416F1C"/>
    <w:rsid w:val="00440EE5"/>
    <w:rsid w:val="004535F7"/>
    <w:rsid w:val="004565BD"/>
    <w:rsid w:val="0047331D"/>
    <w:rsid w:val="00477716"/>
    <w:rsid w:val="0049390D"/>
    <w:rsid w:val="0049577F"/>
    <w:rsid w:val="004B1DF2"/>
    <w:rsid w:val="004B3F89"/>
    <w:rsid w:val="004C06D7"/>
    <w:rsid w:val="004D2422"/>
    <w:rsid w:val="004F52BE"/>
    <w:rsid w:val="00522EAF"/>
    <w:rsid w:val="00547EEA"/>
    <w:rsid w:val="005610F7"/>
    <w:rsid w:val="00577209"/>
    <w:rsid w:val="005A1C16"/>
    <w:rsid w:val="005B1188"/>
    <w:rsid w:val="005B75C5"/>
    <w:rsid w:val="005F337E"/>
    <w:rsid w:val="00605DAF"/>
    <w:rsid w:val="0062239C"/>
    <w:rsid w:val="00640BC0"/>
    <w:rsid w:val="00650A9D"/>
    <w:rsid w:val="00671AD3"/>
    <w:rsid w:val="006A1643"/>
    <w:rsid w:val="006A59CE"/>
    <w:rsid w:val="006A7421"/>
    <w:rsid w:val="006C240A"/>
    <w:rsid w:val="006D19F9"/>
    <w:rsid w:val="006E4575"/>
    <w:rsid w:val="00712129"/>
    <w:rsid w:val="00713F6D"/>
    <w:rsid w:val="007239D7"/>
    <w:rsid w:val="00727A6D"/>
    <w:rsid w:val="00752E2D"/>
    <w:rsid w:val="007743E5"/>
    <w:rsid w:val="00781012"/>
    <w:rsid w:val="00785632"/>
    <w:rsid w:val="007A1CB8"/>
    <w:rsid w:val="007B7636"/>
    <w:rsid w:val="007B7ED9"/>
    <w:rsid w:val="007C7140"/>
    <w:rsid w:val="007E1D36"/>
    <w:rsid w:val="007F6164"/>
    <w:rsid w:val="0083058D"/>
    <w:rsid w:val="00880EC8"/>
    <w:rsid w:val="0088697B"/>
    <w:rsid w:val="008D6DB4"/>
    <w:rsid w:val="008E2D23"/>
    <w:rsid w:val="009071DC"/>
    <w:rsid w:val="00920DF2"/>
    <w:rsid w:val="0097309F"/>
    <w:rsid w:val="009833A6"/>
    <w:rsid w:val="00990C5E"/>
    <w:rsid w:val="00996C2B"/>
    <w:rsid w:val="009C05F4"/>
    <w:rsid w:val="009D6CFF"/>
    <w:rsid w:val="009E0CC4"/>
    <w:rsid w:val="009E0E49"/>
    <w:rsid w:val="009F58D8"/>
    <w:rsid w:val="00A01423"/>
    <w:rsid w:val="00A16415"/>
    <w:rsid w:val="00A456B9"/>
    <w:rsid w:val="00A82465"/>
    <w:rsid w:val="00AE1875"/>
    <w:rsid w:val="00B02D87"/>
    <w:rsid w:val="00B056B2"/>
    <w:rsid w:val="00B12FE6"/>
    <w:rsid w:val="00B20461"/>
    <w:rsid w:val="00B5748D"/>
    <w:rsid w:val="00B6082B"/>
    <w:rsid w:val="00B71E68"/>
    <w:rsid w:val="00B77525"/>
    <w:rsid w:val="00BC3582"/>
    <w:rsid w:val="00BF4A96"/>
    <w:rsid w:val="00C06AE2"/>
    <w:rsid w:val="00C42D3F"/>
    <w:rsid w:val="00C46CCB"/>
    <w:rsid w:val="00C477CC"/>
    <w:rsid w:val="00C67102"/>
    <w:rsid w:val="00C87A13"/>
    <w:rsid w:val="00CD1E1D"/>
    <w:rsid w:val="00D03566"/>
    <w:rsid w:val="00D1326B"/>
    <w:rsid w:val="00D2458F"/>
    <w:rsid w:val="00D2726E"/>
    <w:rsid w:val="00D34C6B"/>
    <w:rsid w:val="00D44BE4"/>
    <w:rsid w:val="00D64026"/>
    <w:rsid w:val="00D74A4A"/>
    <w:rsid w:val="00D76557"/>
    <w:rsid w:val="00D816A3"/>
    <w:rsid w:val="00D94169"/>
    <w:rsid w:val="00DC0D5F"/>
    <w:rsid w:val="00DE722E"/>
    <w:rsid w:val="00DF395C"/>
    <w:rsid w:val="00E07765"/>
    <w:rsid w:val="00E143B2"/>
    <w:rsid w:val="00E328F8"/>
    <w:rsid w:val="00E37460"/>
    <w:rsid w:val="00E8103E"/>
    <w:rsid w:val="00E9520A"/>
    <w:rsid w:val="00ED5AB4"/>
    <w:rsid w:val="00EE1342"/>
    <w:rsid w:val="00EE6916"/>
    <w:rsid w:val="00F37D8F"/>
    <w:rsid w:val="00F44794"/>
    <w:rsid w:val="00F651D4"/>
    <w:rsid w:val="00F75874"/>
    <w:rsid w:val="00F912DA"/>
    <w:rsid w:val="00F970C9"/>
    <w:rsid w:val="00FC0CE7"/>
    <w:rsid w:val="00FC32DB"/>
    <w:rsid w:val="00FC6E97"/>
    <w:rsid w:val="00FD46DA"/>
    <w:rsid w:val="00FD58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E2D"/>
    <w:rPr>
      <w:szCs w:val="20"/>
      <w:lang w:val="en-GB"/>
    </w:rPr>
  </w:style>
  <w:style w:type="paragraph" w:styleId="Heading1">
    <w:name w:val="heading 1"/>
    <w:basedOn w:val="Normal"/>
    <w:next w:val="Normal"/>
    <w:link w:val="Heading1Char"/>
    <w:uiPriority w:val="99"/>
    <w:qFormat/>
    <w:rsid w:val="00752E2D"/>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F4B7B"/>
    <w:rPr>
      <w:rFonts w:ascii="Cambria" w:hAnsi="Cambria" w:cs="Times New Roman"/>
      <w:b/>
      <w:bCs/>
      <w:kern w:val="32"/>
      <w:sz w:val="32"/>
      <w:szCs w:val="32"/>
      <w:lang w:eastAsia="en-US"/>
    </w:rPr>
  </w:style>
  <w:style w:type="paragraph" w:styleId="Title">
    <w:name w:val="Title"/>
    <w:basedOn w:val="Normal"/>
    <w:link w:val="TitleChar"/>
    <w:uiPriority w:val="99"/>
    <w:qFormat/>
    <w:rsid w:val="00752E2D"/>
    <w:pPr>
      <w:jc w:val="center"/>
    </w:pPr>
    <w:rPr>
      <w:b/>
    </w:rPr>
  </w:style>
  <w:style w:type="character" w:customStyle="1" w:styleId="TitleChar">
    <w:name w:val="Title Char"/>
    <w:basedOn w:val="DefaultParagraphFont"/>
    <w:link w:val="Title"/>
    <w:uiPriority w:val="99"/>
    <w:locked/>
    <w:rsid w:val="001F4B7B"/>
    <w:rPr>
      <w:rFonts w:ascii="Cambria" w:hAnsi="Cambria" w:cs="Times New Roman"/>
      <w:b/>
      <w:bCs/>
      <w:kern w:val="28"/>
      <w:sz w:val="32"/>
      <w:szCs w:val="32"/>
      <w:lang w:eastAsia="en-US"/>
    </w:rPr>
  </w:style>
  <w:style w:type="paragraph" w:styleId="Subtitle">
    <w:name w:val="Subtitle"/>
    <w:basedOn w:val="Normal"/>
    <w:link w:val="SubtitleChar"/>
    <w:uiPriority w:val="99"/>
    <w:qFormat/>
    <w:rsid w:val="00752E2D"/>
    <w:rPr>
      <w:b/>
    </w:rPr>
  </w:style>
  <w:style w:type="character" w:customStyle="1" w:styleId="SubtitleChar">
    <w:name w:val="Subtitle Char"/>
    <w:basedOn w:val="DefaultParagraphFont"/>
    <w:link w:val="Subtitle"/>
    <w:uiPriority w:val="99"/>
    <w:locked/>
    <w:rsid w:val="001F4B7B"/>
    <w:rPr>
      <w:rFonts w:ascii="Cambria" w:hAnsi="Cambria" w:cs="Times New Roman"/>
      <w:sz w:val="24"/>
      <w:szCs w:val="24"/>
      <w:lang w:eastAsia="en-US"/>
    </w:rPr>
  </w:style>
  <w:style w:type="paragraph" w:styleId="Footer">
    <w:name w:val="footer"/>
    <w:basedOn w:val="Normal"/>
    <w:link w:val="FooterChar"/>
    <w:uiPriority w:val="99"/>
    <w:rsid w:val="00752E2D"/>
    <w:pPr>
      <w:tabs>
        <w:tab w:val="center" w:pos="4320"/>
        <w:tab w:val="right" w:pos="8640"/>
      </w:tabs>
    </w:pPr>
  </w:style>
  <w:style w:type="character" w:customStyle="1" w:styleId="FooterChar">
    <w:name w:val="Footer Char"/>
    <w:basedOn w:val="DefaultParagraphFont"/>
    <w:link w:val="Footer"/>
    <w:uiPriority w:val="99"/>
    <w:semiHidden/>
    <w:locked/>
    <w:rsid w:val="001F4B7B"/>
    <w:rPr>
      <w:rFonts w:cs="Times New Roman"/>
      <w:sz w:val="20"/>
      <w:szCs w:val="20"/>
      <w:lang w:eastAsia="en-US"/>
    </w:rPr>
  </w:style>
  <w:style w:type="character" w:styleId="PageNumber">
    <w:name w:val="page number"/>
    <w:basedOn w:val="DefaultParagraphFont"/>
    <w:uiPriority w:val="99"/>
    <w:rsid w:val="00752E2D"/>
    <w:rPr>
      <w:rFonts w:cs="Times New Roman"/>
    </w:rPr>
  </w:style>
  <w:style w:type="paragraph" w:styleId="Header">
    <w:name w:val="header"/>
    <w:basedOn w:val="Normal"/>
    <w:link w:val="HeaderChar"/>
    <w:uiPriority w:val="99"/>
    <w:rsid w:val="00752E2D"/>
    <w:pPr>
      <w:tabs>
        <w:tab w:val="center" w:pos="4153"/>
        <w:tab w:val="right" w:pos="8306"/>
      </w:tabs>
    </w:pPr>
  </w:style>
  <w:style w:type="character" w:customStyle="1" w:styleId="HeaderChar">
    <w:name w:val="Header Char"/>
    <w:basedOn w:val="DefaultParagraphFont"/>
    <w:link w:val="Header"/>
    <w:uiPriority w:val="99"/>
    <w:semiHidden/>
    <w:locked/>
    <w:rsid w:val="001F4B7B"/>
    <w:rPr>
      <w:rFonts w:cs="Times New Roman"/>
      <w:sz w:val="20"/>
      <w:szCs w:val="20"/>
      <w:lang w:eastAsia="en-US"/>
    </w:rPr>
  </w:style>
  <w:style w:type="paragraph" w:styleId="BodyTextIndent">
    <w:name w:val="Body Text Indent"/>
    <w:basedOn w:val="Normal"/>
    <w:link w:val="BodyTextIndentChar"/>
    <w:uiPriority w:val="99"/>
    <w:rsid w:val="00752E2D"/>
    <w:pPr>
      <w:ind w:left="720" w:hanging="720"/>
      <w:jc w:val="both"/>
    </w:pPr>
  </w:style>
  <w:style w:type="character" w:customStyle="1" w:styleId="BodyTextIndentChar">
    <w:name w:val="Body Text Indent Char"/>
    <w:basedOn w:val="DefaultParagraphFont"/>
    <w:link w:val="BodyTextIndent"/>
    <w:uiPriority w:val="99"/>
    <w:semiHidden/>
    <w:locked/>
    <w:rsid w:val="001F4B7B"/>
    <w:rPr>
      <w:rFonts w:cs="Times New Roman"/>
      <w:sz w:val="20"/>
      <w:szCs w:val="20"/>
      <w:lang w:eastAsia="en-US"/>
    </w:rPr>
  </w:style>
  <w:style w:type="paragraph" w:styleId="FootnoteText">
    <w:name w:val="footnote text"/>
    <w:basedOn w:val="Normal"/>
    <w:link w:val="FootnoteTextChar"/>
    <w:uiPriority w:val="99"/>
    <w:semiHidden/>
    <w:rsid w:val="00752E2D"/>
    <w:rPr>
      <w:sz w:val="20"/>
    </w:rPr>
  </w:style>
  <w:style w:type="character" w:customStyle="1" w:styleId="FootnoteTextChar">
    <w:name w:val="Footnote Text Char"/>
    <w:basedOn w:val="DefaultParagraphFont"/>
    <w:link w:val="FootnoteText"/>
    <w:uiPriority w:val="99"/>
    <w:semiHidden/>
    <w:locked/>
    <w:rsid w:val="001F4B7B"/>
    <w:rPr>
      <w:rFonts w:cs="Times New Roman"/>
      <w:sz w:val="20"/>
      <w:szCs w:val="20"/>
      <w:lang w:eastAsia="en-US"/>
    </w:rPr>
  </w:style>
  <w:style w:type="character" w:styleId="FootnoteReference">
    <w:name w:val="footnote reference"/>
    <w:basedOn w:val="DefaultParagraphFont"/>
    <w:uiPriority w:val="99"/>
    <w:semiHidden/>
    <w:rsid w:val="00752E2D"/>
    <w:rPr>
      <w:rFonts w:cs="Times New Roman"/>
      <w:vertAlign w:val="superscript"/>
    </w:rPr>
  </w:style>
  <w:style w:type="table" w:styleId="TableGrid">
    <w:name w:val="Table Grid"/>
    <w:basedOn w:val="TableNormal"/>
    <w:uiPriority w:val="99"/>
    <w:rsid w:val="0001016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1527A8"/>
    <w:rPr>
      <w:rFonts w:cs="Times New Roman"/>
      <w:sz w:val="16"/>
      <w:szCs w:val="16"/>
    </w:rPr>
  </w:style>
  <w:style w:type="paragraph" w:styleId="CommentText">
    <w:name w:val="annotation text"/>
    <w:basedOn w:val="Normal"/>
    <w:link w:val="CommentTextChar"/>
    <w:uiPriority w:val="99"/>
    <w:rsid w:val="001527A8"/>
    <w:rPr>
      <w:sz w:val="20"/>
    </w:rPr>
  </w:style>
  <w:style w:type="character" w:customStyle="1" w:styleId="CommentTextChar">
    <w:name w:val="Comment Text Char"/>
    <w:basedOn w:val="DefaultParagraphFont"/>
    <w:link w:val="CommentText"/>
    <w:uiPriority w:val="99"/>
    <w:locked/>
    <w:rsid w:val="001527A8"/>
    <w:rPr>
      <w:rFonts w:cs="Times New Roman"/>
      <w:lang w:eastAsia="en-US"/>
    </w:rPr>
  </w:style>
  <w:style w:type="paragraph" w:styleId="CommentSubject">
    <w:name w:val="annotation subject"/>
    <w:basedOn w:val="CommentText"/>
    <w:next w:val="CommentText"/>
    <w:link w:val="CommentSubjectChar"/>
    <w:uiPriority w:val="99"/>
    <w:rsid w:val="001527A8"/>
    <w:rPr>
      <w:b/>
      <w:bCs/>
    </w:rPr>
  </w:style>
  <w:style w:type="character" w:customStyle="1" w:styleId="CommentSubjectChar">
    <w:name w:val="Comment Subject Char"/>
    <w:basedOn w:val="CommentTextChar"/>
    <w:link w:val="CommentSubject"/>
    <w:uiPriority w:val="99"/>
    <w:locked/>
    <w:rsid w:val="001527A8"/>
    <w:rPr>
      <w:b/>
      <w:bCs/>
    </w:rPr>
  </w:style>
  <w:style w:type="paragraph" w:styleId="BalloonText">
    <w:name w:val="Balloon Text"/>
    <w:basedOn w:val="Normal"/>
    <w:link w:val="BalloonTextChar"/>
    <w:uiPriority w:val="99"/>
    <w:rsid w:val="001527A8"/>
    <w:rPr>
      <w:rFonts w:ascii="Tahoma" w:hAnsi="Tahoma" w:cs="Tahoma"/>
      <w:sz w:val="16"/>
      <w:szCs w:val="16"/>
    </w:rPr>
  </w:style>
  <w:style w:type="character" w:customStyle="1" w:styleId="BalloonTextChar">
    <w:name w:val="Balloon Text Char"/>
    <w:basedOn w:val="DefaultParagraphFont"/>
    <w:link w:val="BalloonText"/>
    <w:uiPriority w:val="99"/>
    <w:locked/>
    <w:rsid w:val="001527A8"/>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3AE36A-1973-49A8-AF78-40453D67E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1790</Words>
  <Characters>10206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AUDIT COMMITTEE</vt:lpstr>
    </vt:vector>
  </TitlesOfParts>
  <Company>Greater Glasgow Health Board</Company>
  <LinksUpToDate>false</LinksUpToDate>
  <CharactersWithSpaces>11973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COMMITTEE</dc:title>
  <dc:creator>User</dc:creator>
  <cp:lastModifiedBy>McQueenA</cp:lastModifiedBy>
  <cp:revision>4</cp:revision>
  <cp:lastPrinted>2018-06-13T16:38:00Z</cp:lastPrinted>
  <dcterms:created xsi:type="dcterms:W3CDTF">2018-06-13T14:43:00Z</dcterms:created>
  <dcterms:modified xsi:type="dcterms:W3CDTF">2018-06-13T16:38:00Z</dcterms:modified>
</cp:coreProperties>
</file>